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760" w:rsidRPr="00B65760" w:rsidRDefault="00B65760" w:rsidP="00B65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5760">
        <w:rPr>
          <w:rFonts w:ascii="Arial" w:eastAsia="Times New Roman" w:hAnsi="Arial" w:cs="Arial"/>
          <w:b/>
          <w:bCs/>
          <w:color w:val="000000"/>
          <w:sz w:val="13"/>
        </w:rPr>
        <w:t>2014-2016 Road Map Themes: EVOLVING BUSINESS LANDSCAPE</w:t>
      </w:r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B6576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- Changing care delivery payment systems – Payment models and healthcare reform</w:t>
      </w:r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</w:p>
    <w:p w:rsidR="00B65760" w:rsidRPr="00B65760" w:rsidRDefault="00B65760" w:rsidP="00B657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95" w:lineRule="atLeast"/>
        <w:ind w:left="0"/>
        <w:rPr>
          <w:rFonts w:ascii="Arial" w:eastAsia="Times New Roman" w:hAnsi="Arial" w:cs="Arial"/>
          <w:color w:val="000000"/>
          <w:sz w:val="13"/>
          <w:szCs w:val="13"/>
        </w:rPr>
      </w:pPr>
      <w:r w:rsidRPr="00B65760">
        <w:rPr>
          <w:rFonts w:ascii="Arial" w:eastAsia="Times New Roman" w:hAnsi="Arial" w:cs="Arial"/>
          <w:color w:val="000000"/>
          <w:sz w:val="13"/>
          <w:szCs w:val="13"/>
        </w:rPr>
        <w:t>Shared risk models</w:t>
      </w:r>
    </w:p>
    <w:p w:rsidR="00B65760" w:rsidRPr="00B65760" w:rsidRDefault="00B65760" w:rsidP="00B657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95" w:lineRule="atLeast"/>
        <w:ind w:left="0"/>
        <w:rPr>
          <w:rFonts w:ascii="Arial" w:eastAsia="Times New Roman" w:hAnsi="Arial" w:cs="Arial"/>
          <w:color w:val="000000"/>
          <w:sz w:val="13"/>
          <w:szCs w:val="13"/>
        </w:rPr>
      </w:pPr>
      <w:r w:rsidRPr="00B65760">
        <w:rPr>
          <w:rFonts w:ascii="Arial" w:eastAsia="Times New Roman" w:hAnsi="Arial" w:cs="Arial"/>
          <w:color w:val="000000"/>
          <w:sz w:val="13"/>
          <w:szCs w:val="13"/>
        </w:rPr>
        <w:t>What are the next 2-3 years about?</w:t>
      </w:r>
    </w:p>
    <w:p w:rsidR="00B65760" w:rsidRPr="00B65760" w:rsidRDefault="00B65760" w:rsidP="00B65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576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- New entrepreneurialism</w:t>
      </w:r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</w:p>
    <w:p w:rsidR="00B65760" w:rsidRPr="00B65760" w:rsidRDefault="00B65760" w:rsidP="00B6576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95" w:lineRule="atLeast"/>
        <w:ind w:left="0"/>
        <w:rPr>
          <w:rFonts w:ascii="Arial" w:eastAsia="Times New Roman" w:hAnsi="Arial" w:cs="Arial"/>
          <w:color w:val="000000"/>
          <w:sz w:val="13"/>
          <w:szCs w:val="13"/>
        </w:rPr>
      </w:pPr>
      <w:r w:rsidRPr="00B65760">
        <w:rPr>
          <w:rFonts w:ascii="Arial" w:eastAsia="Times New Roman" w:hAnsi="Arial" w:cs="Arial"/>
          <w:color w:val="000000"/>
          <w:sz w:val="13"/>
          <w:szCs w:val="13"/>
        </w:rPr>
        <w:t>Impact of consumerism /</w:t>
      </w:r>
      <w:proofErr w:type="spellStart"/>
      <w:r w:rsidRPr="00B65760">
        <w:rPr>
          <w:rFonts w:ascii="Arial" w:eastAsia="Times New Roman" w:hAnsi="Arial" w:cs="Arial"/>
          <w:color w:val="000000"/>
          <w:sz w:val="13"/>
          <w:szCs w:val="13"/>
        </w:rPr>
        <w:t>consumerization</w:t>
      </w:r>
      <w:proofErr w:type="spellEnd"/>
      <w:r w:rsidRPr="00B65760">
        <w:rPr>
          <w:rFonts w:ascii="Arial" w:eastAsia="Times New Roman" w:hAnsi="Arial" w:cs="Arial"/>
          <w:color w:val="000000"/>
          <w:sz w:val="13"/>
          <w:szCs w:val="13"/>
        </w:rPr>
        <w:t xml:space="preserve"> on business and clinical models</w:t>
      </w:r>
    </w:p>
    <w:p w:rsidR="00955874" w:rsidRPr="00E75C2F" w:rsidRDefault="00B65760" w:rsidP="00955874">
      <w:pPr>
        <w:pStyle w:val="NormalWeb"/>
        <w:spacing w:before="0" w:after="0" w:line="276" w:lineRule="auto"/>
        <w:rPr>
          <w:rFonts w:ascii="Arial" w:hAnsi="Arial" w:cs="Arial"/>
          <w:color w:val="548DD4" w:themeColor="text2" w:themeTint="99"/>
          <w:sz w:val="22"/>
          <w:szCs w:val="22"/>
        </w:rPr>
      </w:pPr>
      <w:r w:rsidRPr="00B65760">
        <w:rPr>
          <w:rFonts w:ascii="Arial" w:eastAsia="Times New Roman" w:hAnsi="Arial" w:cs="Arial"/>
          <w:b/>
          <w:bCs/>
          <w:color w:val="000000"/>
          <w:sz w:val="13"/>
        </w:rPr>
        <w:t>Discussion/Notes:</w:t>
      </w:r>
      <w:r w:rsidRPr="00B65760">
        <w:rPr>
          <w:rFonts w:ascii="Arial" w:eastAsia="Times New Roman" w:hAnsi="Arial" w:cs="Arial"/>
          <w:color w:val="000000"/>
          <w:sz w:val="13"/>
        </w:rPr>
        <w:t> </w:t>
      </w:r>
      <w:r w:rsidRPr="00B65760">
        <w:rPr>
          <w:rFonts w:ascii="Arial" w:eastAsia="Times New Roman" w:hAnsi="Arial" w:cs="Arial"/>
          <w:color w:val="000000"/>
          <w:sz w:val="13"/>
          <w:szCs w:val="13"/>
          <w:shd w:val="clear" w:color="auto" w:fill="FFFFFF"/>
        </w:rPr>
        <w:t>Not only are more people being insured, but entire models are shifting. The infrastructure to connect has gotten more robust.</w:t>
      </w:r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  <w:r w:rsidR="00955874" w:rsidRPr="00154F63">
        <w:rPr>
          <w:rFonts w:ascii="Arial" w:hAnsi="Arial" w:cs="Arial"/>
          <w:b/>
          <w:color w:val="2D50B1"/>
          <w:sz w:val="22"/>
          <w:szCs w:val="22"/>
        </w:rPr>
        <w:t>GOAL</w:t>
      </w:r>
      <w:r w:rsidR="00955874" w:rsidRPr="00E75C2F">
        <w:rPr>
          <w:rFonts w:ascii="Arial" w:hAnsi="Arial" w:cs="Arial"/>
          <w:color w:val="548DD4" w:themeColor="text2" w:themeTint="99"/>
          <w:sz w:val="22"/>
          <w:szCs w:val="22"/>
        </w:rPr>
        <w:t xml:space="preserve">:  </w:t>
      </w:r>
    </w:p>
    <w:p w:rsidR="006877ED" w:rsidRDefault="006877ED" w:rsidP="006877ED">
      <w:pPr>
        <w:rPr>
          <w:rFonts w:eastAsia="Times New Roman"/>
        </w:rPr>
      </w:pPr>
      <w:r>
        <w:rPr>
          <w:rFonts w:eastAsia="Times New Roman"/>
        </w:rPr>
        <w:t>LTPAC providers must adopt and use health IT</w:t>
      </w:r>
      <w:ins w:id="0" w:author="malwan" w:date="2014-05-15T16:19:00Z">
        <w:r w:rsidR="00B31401">
          <w:rPr>
            <w:rFonts w:eastAsia="Times New Roman"/>
          </w:rPr>
          <w:t>, including health information exchange,</w:t>
        </w:r>
      </w:ins>
      <w:r>
        <w:rPr>
          <w:rFonts w:eastAsia="Times New Roman"/>
        </w:rPr>
        <w:t xml:space="preserve"> </w:t>
      </w:r>
      <w:ins w:id="1" w:author="malwan" w:date="2014-05-15T16:14:00Z">
        <w:r w:rsidR="00B31401">
          <w:rPr>
            <w:rFonts w:eastAsia="Times New Roman"/>
          </w:rPr>
          <w:t xml:space="preserve">to </w:t>
        </w:r>
      </w:ins>
      <w:r>
        <w:rPr>
          <w:rFonts w:eastAsia="Times New Roman"/>
        </w:rPr>
        <w:t>effectively</w:t>
      </w:r>
      <w:del w:id="2" w:author="malwan" w:date="2014-05-15T16:14:00Z">
        <w:r w:rsidDel="00B31401">
          <w:rPr>
            <w:rFonts w:eastAsia="Times New Roman"/>
          </w:rPr>
          <w:delText xml:space="preserve"> to</w:delText>
        </w:r>
      </w:del>
      <w:r>
        <w:rPr>
          <w:rFonts w:eastAsia="Times New Roman"/>
        </w:rPr>
        <w:t xml:space="preserve"> streamline processes</w:t>
      </w:r>
      <w:ins w:id="3" w:author="malwan" w:date="2014-05-15T16:14:00Z">
        <w:r w:rsidR="00B31401">
          <w:rPr>
            <w:rFonts w:eastAsia="Times New Roman"/>
          </w:rPr>
          <w:t xml:space="preserve"> </w:t>
        </w:r>
      </w:ins>
      <w:ins w:id="4" w:author="malwan" w:date="2014-05-15T16:21:00Z">
        <w:r w:rsidR="00B31401">
          <w:rPr>
            <w:rFonts w:eastAsia="Times New Roman"/>
          </w:rPr>
          <w:t>(</w:t>
        </w:r>
      </w:ins>
      <w:ins w:id="5" w:author="malwan" w:date="2014-05-15T16:14:00Z">
        <w:r w:rsidR="00B31401">
          <w:rPr>
            <w:rFonts w:eastAsia="Times New Roman"/>
          </w:rPr>
          <w:t>such as workflow</w:t>
        </w:r>
      </w:ins>
      <w:ins w:id="6" w:author="malwan" w:date="2014-05-15T16:21:00Z">
        <w:r w:rsidR="00B31401">
          <w:rPr>
            <w:rFonts w:eastAsia="Times New Roman"/>
          </w:rPr>
          <w:t>);</w:t>
        </w:r>
      </w:ins>
      <w:del w:id="7" w:author="malwan" w:date="2014-05-15T16:15:00Z">
        <w:r w:rsidDel="00B31401">
          <w:rPr>
            <w:rFonts w:eastAsia="Times New Roman"/>
          </w:rPr>
          <w:delText>,</w:delText>
        </w:r>
      </w:del>
      <w:r>
        <w:rPr>
          <w:rFonts w:eastAsia="Times New Roman"/>
        </w:rPr>
        <w:t xml:space="preserve"> improve efficienc</w:t>
      </w:r>
      <w:ins w:id="8" w:author="malwan" w:date="2014-05-29T14:40:00Z">
        <w:r w:rsidR="00E546C6">
          <w:rPr>
            <w:rFonts w:eastAsia="Times New Roman"/>
          </w:rPr>
          <w:t>y</w:t>
        </w:r>
      </w:ins>
      <w:del w:id="9" w:author="malwan" w:date="2014-05-29T14:40:00Z">
        <w:r w:rsidDel="00E546C6">
          <w:rPr>
            <w:rFonts w:eastAsia="Times New Roman"/>
          </w:rPr>
          <w:delText>ies</w:delText>
        </w:r>
      </w:del>
      <w:del w:id="10" w:author="malwan" w:date="2014-05-15T16:21:00Z">
        <w:r w:rsidDel="00B31401">
          <w:rPr>
            <w:rFonts w:eastAsia="Times New Roman"/>
          </w:rPr>
          <w:delText xml:space="preserve">, </w:delText>
        </w:r>
      </w:del>
      <w:ins w:id="11" w:author="malwan" w:date="2014-05-15T16:21:00Z">
        <w:r w:rsidR="00B31401">
          <w:rPr>
            <w:rFonts w:eastAsia="Times New Roman"/>
          </w:rPr>
          <w:t xml:space="preserve">; and </w:t>
        </w:r>
      </w:ins>
      <w:r>
        <w:rPr>
          <w:rFonts w:eastAsia="Times New Roman"/>
        </w:rPr>
        <w:t xml:space="preserve">enable new </w:t>
      </w:r>
      <w:del w:id="12" w:author="malwan" w:date="2014-05-15T16:15:00Z">
        <w:r w:rsidDel="00B31401">
          <w:rPr>
            <w:rFonts w:eastAsia="Times New Roman"/>
          </w:rPr>
          <w:delText xml:space="preserve">innovative </w:delText>
        </w:r>
      </w:del>
      <w:ins w:id="13" w:author="malwan" w:date="2014-05-15T16:16:00Z">
        <w:r w:rsidR="00B31401">
          <w:rPr>
            <w:rFonts w:eastAsia="Times New Roman"/>
          </w:rPr>
          <w:t xml:space="preserve">clinical, operational </w:t>
        </w:r>
      </w:ins>
      <w:ins w:id="14" w:author="malwan" w:date="2014-05-15T16:17:00Z">
        <w:r w:rsidR="00B31401">
          <w:rPr>
            <w:rFonts w:eastAsia="Times New Roman"/>
          </w:rPr>
          <w:t xml:space="preserve">and </w:t>
        </w:r>
      </w:ins>
      <w:ins w:id="15" w:author="malwan" w:date="2014-05-15T16:16:00Z">
        <w:r w:rsidR="00B31401">
          <w:rPr>
            <w:rFonts w:eastAsia="Times New Roman"/>
          </w:rPr>
          <w:t xml:space="preserve">payment </w:t>
        </w:r>
      </w:ins>
      <w:del w:id="16" w:author="malwan" w:date="2014-05-15T16:16:00Z">
        <w:r w:rsidDel="00B31401">
          <w:rPr>
            <w:rFonts w:eastAsia="Times New Roman"/>
          </w:rPr>
          <w:delText>bu</w:delText>
        </w:r>
      </w:del>
      <w:del w:id="17" w:author="malwan" w:date="2014-05-15T16:17:00Z">
        <w:r w:rsidDel="00B31401">
          <w:rPr>
            <w:rFonts w:eastAsia="Times New Roman"/>
          </w:rPr>
          <w:delText xml:space="preserve">siness </w:delText>
        </w:r>
      </w:del>
      <w:r>
        <w:rPr>
          <w:rFonts w:eastAsia="Times New Roman"/>
        </w:rPr>
        <w:t>models</w:t>
      </w:r>
      <w:del w:id="18" w:author="malwan" w:date="2014-05-15T16:21:00Z">
        <w:r w:rsidDel="00B31401">
          <w:rPr>
            <w:rFonts w:eastAsia="Times New Roman"/>
          </w:rPr>
          <w:delText>,</w:delText>
        </w:r>
      </w:del>
      <w:r>
        <w:rPr>
          <w:rFonts w:eastAsia="Times New Roman"/>
        </w:rPr>
        <w:t xml:space="preserve"> </w:t>
      </w:r>
      <w:ins w:id="19" w:author="malwan" w:date="2014-05-15T16:17:00Z">
        <w:r w:rsidR="00B31401">
          <w:rPr>
            <w:rFonts w:eastAsia="Times New Roman"/>
          </w:rPr>
          <w:t xml:space="preserve">to facilitate innovative </w:t>
        </w:r>
      </w:ins>
      <w:ins w:id="20" w:author="malwan" w:date="2014-05-15T16:23:00Z">
        <w:r w:rsidR="00B31401">
          <w:rPr>
            <w:rFonts w:eastAsia="Times New Roman"/>
          </w:rPr>
          <w:t xml:space="preserve">patient-centered </w:t>
        </w:r>
      </w:ins>
      <w:ins w:id="21" w:author="malwan" w:date="2014-05-15T16:17:00Z">
        <w:r w:rsidR="00B31401">
          <w:rPr>
            <w:rFonts w:eastAsia="Times New Roman"/>
          </w:rPr>
          <w:t xml:space="preserve">business practices </w:t>
        </w:r>
      </w:ins>
      <w:ins w:id="22" w:author="malwan" w:date="2014-05-15T16:18:00Z">
        <w:r w:rsidR="00B31401">
          <w:rPr>
            <w:rFonts w:eastAsia="Times New Roman"/>
          </w:rPr>
          <w:t xml:space="preserve">and drive </w:t>
        </w:r>
      </w:ins>
      <w:ins w:id="23" w:author="malwan" w:date="2014-05-15T16:19:00Z">
        <w:r w:rsidR="00B31401">
          <w:rPr>
            <w:rFonts w:eastAsia="Times New Roman"/>
          </w:rPr>
          <w:t xml:space="preserve">improvements in </w:t>
        </w:r>
      </w:ins>
      <w:ins w:id="24" w:author="malwan" w:date="2014-05-15T16:18:00Z">
        <w:r w:rsidR="00B31401">
          <w:rPr>
            <w:rFonts w:eastAsia="Times New Roman"/>
          </w:rPr>
          <w:t>qualit</w:t>
        </w:r>
        <w:r w:rsidR="00E546C6">
          <w:rPr>
            <w:rFonts w:eastAsia="Times New Roman"/>
          </w:rPr>
          <w:t>y, continuity and cost of care</w:t>
        </w:r>
      </w:ins>
      <w:del w:id="25" w:author="malwan" w:date="2014-05-15T16:22:00Z">
        <w:r w:rsidDel="00B31401">
          <w:rPr>
            <w:rFonts w:eastAsia="Times New Roman"/>
          </w:rPr>
          <w:delText>connect with acute care providers and demonstrate the value of health IT-enabled LTPAC providers to the health system</w:delText>
        </w:r>
      </w:del>
      <w:r>
        <w:rPr>
          <w:rFonts w:eastAsia="Times New Roman"/>
        </w:rPr>
        <w:t>.</w:t>
      </w:r>
    </w:p>
    <w:p w:rsidR="006877ED" w:rsidRPr="00E75C2F" w:rsidRDefault="006877ED" w:rsidP="006877ED">
      <w:pPr>
        <w:pStyle w:val="NormalWeb"/>
        <w:spacing w:before="0" w:after="0" w:line="276" w:lineRule="auto"/>
        <w:rPr>
          <w:rFonts w:ascii="Arial" w:hAnsi="Arial" w:cs="Arial"/>
          <w:color w:val="548DD4" w:themeColor="text2" w:themeTint="99"/>
          <w:sz w:val="22"/>
          <w:szCs w:val="22"/>
        </w:rPr>
      </w:pPr>
      <w:r w:rsidRPr="00154F63">
        <w:rPr>
          <w:rStyle w:val="Strong"/>
          <w:rFonts w:ascii="Arial" w:hAnsi="Arial" w:cs="Arial"/>
          <w:color w:val="2D50B1"/>
          <w:sz w:val="22"/>
          <w:szCs w:val="22"/>
        </w:rPr>
        <w:t>RATIONALE</w:t>
      </w:r>
      <w:r w:rsidRPr="00E75C2F">
        <w:rPr>
          <w:rStyle w:val="Strong"/>
          <w:rFonts w:ascii="Arial" w:hAnsi="Arial" w:cs="Arial"/>
          <w:color w:val="548DD4" w:themeColor="text2" w:themeTint="99"/>
          <w:sz w:val="22"/>
          <w:szCs w:val="22"/>
        </w:rPr>
        <w:t>:</w:t>
      </w:r>
    </w:p>
    <w:p w:rsidR="006877ED" w:rsidRDefault="006877ED" w:rsidP="006877ED">
      <w:pPr>
        <w:rPr>
          <w:rFonts w:eastAsia="Times New Roman"/>
        </w:rPr>
      </w:pPr>
      <w:del w:id="26" w:author="malwan" w:date="2014-05-15T17:07:00Z">
        <w:r w:rsidDel="00B97C14">
          <w:rPr>
            <w:rFonts w:eastAsia="Times New Roman"/>
          </w:rPr>
          <w:delText xml:space="preserve">Our </w:delText>
        </w:r>
        <w:r w:rsidRPr="00A25F06" w:rsidDel="00B97C14">
          <w:rPr>
            <w:rFonts w:eastAsia="Times New Roman"/>
          </w:rPr>
          <w:delText>nation</w:delText>
        </w:r>
      </w:del>
      <w:ins w:id="27" w:author="malwan" w:date="2014-05-15T17:07:00Z">
        <w:r w:rsidR="00B97C14">
          <w:rPr>
            <w:rFonts w:eastAsia="Times New Roman"/>
          </w:rPr>
          <w:t>There</w:t>
        </w:r>
      </w:ins>
      <w:ins w:id="28" w:author="malwan" w:date="2014-05-15T17:08:00Z">
        <w:r w:rsidR="00FC52C2">
          <w:rPr>
            <w:rFonts w:eastAsia="Times New Roman"/>
          </w:rPr>
          <w:t xml:space="preserve"> is br</w:t>
        </w:r>
      </w:ins>
      <w:ins w:id="29" w:author="malwan" w:date="2014-05-15T17:09:00Z">
        <w:r w:rsidR="00FC52C2">
          <w:rPr>
            <w:rFonts w:eastAsia="Times New Roman"/>
          </w:rPr>
          <w:t>oa</w:t>
        </w:r>
      </w:ins>
      <w:ins w:id="30" w:author="malwan" w:date="2014-05-15T17:08:00Z">
        <w:r w:rsidR="00B97C14">
          <w:rPr>
            <w:rFonts w:eastAsia="Times New Roman"/>
          </w:rPr>
          <w:t>d recognition that we</w:t>
        </w:r>
      </w:ins>
      <w:r w:rsidRPr="00A25F06">
        <w:rPr>
          <w:rFonts w:eastAsia="Times New Roman"/>
        </w:rPr>
        <w:t xml:space="preserve"> must dramatically improve </w:t>
      </w:r>
      <w:del w:id="31" w:author="malwan" w:date="2014-05-15T17:09:00Z">
        <w:r w:rsidRPr="00A25F06" w:rsidDel="00FC52C2">
          <w:rPr>
            <w:rFonts w:eastAsia="Times New Roman"/>
          </w:rPr>
          <w:delText xml:space="preserve">its </w:delText>
        </w:r>
      </w:del>
      <w:ins w:id="32" w:author="malwan" w:date="2014-05-15T17:09:00Z">
        <w:r w:rsidR="00FC52C2">
          <w:rPr>
            <w:rFonts w:eastAsia="Times New Roman"/>
          </w:rPr>
          <w:t>the</w:t>
        </w:r>
        <w:r w:rsidR="00FC52C2" w:rsidRPr="00A25F06">
          <w:rPr>
            <w:rFonts w:eastAsia="Times New Roman"/>
          </w:rPr>
          <w:t xml:space="preserve"> </w:t>
        </w:r>
      </w:ins>
      <w:r w:rsidRPr="00A25F06">
        <w:rPr>
          <w:rFonts w:eastAsia="Times New Roman"/>
        </w:rPr>
        <w:t xml:space="preserve">healthcare system </w:t>
      </w:r>
      <w:del w:id="33" w:author="malwan" w:date="2014-05-15T17:09:00Z">
        <w:r w:rsidRPr="00A25F06" w:rsidDel="00FC52C2">
          <w:rPr>
            <w:rFonts w:eastAsia="Times New Roman"/>
          </w:rPr>
          <w:delText xml:space="preserve">and </w:delText>
        </w:r>
      </w:del>
      <w:ins w:id="34" w:author="malwan" w:date="2014-05-15T17:09:00Z">
        <w:r w:rsidR="00FC52C2">
          <w:rPr>
            <w:rFonts w:eastAsia="Times New Roman"/>
          </w:rPr>
          <w:t>by</w:t>
        </w:r>
        <w:r w:rsidR="00FC52C2" w:rsidRPr="00A25F06">
          <w:rPr>
            <w:rFonts w:eastAsia="Times New Roman"/>
          </w:rPr>
          <w:t xml:space="preserve"> </w:t>
        </w:r>
      </w:ins>
      <w:r>
        <w:rPr>
          <w:rFonts w:eastAsia="Times New Roman"/>
        </w:rPr>
        <w:t>deliver</w:t>
      </w:r>
      <w:ins w:id="35" w:author="malwan" w:date="2014-05-15T17:10:00Z">
        <w:r w:rsidR="00FC52C2">
          <w:rPr>
            <w:rFonts w:eastAsia="Times New Roman"/>
          </w:rPr>
          <w:t>ing</w:t>
        </w:r>
      </w:ins>
      <w:r w:rsidRPr="00A25F06">
        <w:rPr>
          <w:rFonts w:eastAsia="Times New Roman"/>
        </w:rPr>
        <w:t xml:space="preserve"> </w:t>
      </w:r>
      <w:del w:id="36" w:author="malwan" w:date="2014-05-15T17:31:00Z">
        <w:r w:rsidRPr="00A25F06" w:rsidDel="0079771A">
          <w:rPr>
            <w:rFonts w:eastAsia="Times New Roman"/>
          </w:rPr>
          <w:delText xml:space="preserve">value </w:delText>
        </w:r>
      </w:del>
      <w:ins w:id="37" w:author="malwan" w:date="2014-05-15T17:31:00Z">
        <w:r w:rsidR="0079771A">
          <w:rPr>
            <w:rFonts w:eastAsia="Times New Roman"/>
          </w:rPr>
          <w:t xml:space="preserve">better patient/ resident/ client experience (including quality and satisfaction), </w:t>
        </w:r>
      </w:ins>
      <w:ins w:id="38" w:author="malwan" w:date="2014-05-15T17:33:00Z">
        <w:r w:rsidR="0079771A">
          <w:rPr>
            <w:rFonts w:eastAsia="Times New Roman"/>
          </w:rPr>
          <w:t xml:space="preserve">improve </w:t>
        </w:r>
      </w:ins>
      <w:ins w:id="39" w:author="malwan" w:date="2014-05-15T17:31:00Z">
        <w:r w:rsidR="0079771A">
          <w:rPr>
            <w:rFonts w:eastAsia="Times New Roman"/>
          </w:rPr>
          <w:t>population health</w:t>
        </w:r>
        <w:r w:rsidR="0079771A" w:rsidRPr="00A25F06">
          <w:rPr>
            <w:rFonts w:eastAsia="Times New Roman"/>
          </w:rPr>
          <w:t xml:space="preserve"> </w:t>
        </w:r>
      </w:ins>
      <w:del w:id="40" w:author="malwan" w:date="2014-05-15T17:33:00Z">
        <w:r w:rsidRPr="00A25F06" w:rsidDel="0079771A">
          <w:rPr>
            <w:rFonts w:eastAsia="Times New Roman"/>
          </w:rPr>
          <w:delText>at lower</w:delText>
        </w:r>
      </w:del>
      <w:ins w:id="41" w:author="malwan" w:date="2014-05-15T17:33:00Z">
        <w:r w:rsidR="0079771A">
          <w:rPr>
            <w:rFonts w:eastAsia="Times New Roman"/>
          </w:rPr>
          <w:t>and reduce our</w:t>
        </w:r>
      </w:ins>
      <w:r w:rsidRPr="00A25F06">
        <w:rPr>
          <w:rFonts w:eastAsia="Times New Roman"/>
        </w:rPr>
        <w:t xml:space="preserve"> </w:t>
      </w:r>
      <w:ins w:id="42" w:author="malwan" w:date="2014-05-15T17:32:00Z">
        <w:r w:rsidR="0079771A">
          <w:rPr>
            <w:rFonts w:eastAsia="Times New Roman"/>
          </w:rPr>
          <w:t xml:space="preserve">per capita </w:t>
        </w:r>
      </w:ins>
      <w:del w:id="43" w:author="malwan" w:date="2014-05-15T17:33:00Z">
        <w:r w:rsidRPr="00A25F06" w:rsidDel="0079771A">
          <w:rPr>
            <w:rFonts w:eastAsia="Times New Roman"/>
          </w:rPr>
          <w:delText>cost</w:delText>
        </w:r>
      </w:del>
      <w:ins w:id="44" w:author="malwan" w:date="2014-05-15T17:33:00Z">
        <w:r w:rsidR="0079771A">
          <w:rPr>
            <w:rFonts w:eastAsia="Times New Roman"/>
          </w:rPr>
          <w:t>spending</w:t>
        </w:r>
      </w:ins>
      <w:r w:rsidRPr="00A25F06">
        <w:rPr>
          <w:rFonts w:eastAsia="Times New Roman"/>
        </w:rPr>
        <w:t xml:space="preserve">. There </w:t>
      </w:r>
      <w:ins w:id="45" w:author="malwan" w:date="2014-05-15T17:05:00Z">
        <w:r w:rsidR="00B97C14">
          <w:rPr>
            <w:rFonts w:eastAsia="Times New Roman"/>
          </w:rPr>
          <w:t>are</w:t>
        </w:r>
      </w:ins>
      <w:del w:id="46" w:author="malwan" w:date="2014-05-15T17:05:00Z">
        <w:r w:rsidRPr="00A25F06" w:rsidDel="00B97C14">
          <w:rPr>
            <w:rFonts w:eastAsia="Times New Roman"/>
          </w:rPr>
          <w:delText>is</w:delText>
        </w:r>
      </w:del>
      <w:r w:rsidRPr="00A25F06">
        <w:rPr>
          <w:rFonts w:eastAsia="Times New Roman"/>
        </w:rPr>
        <w:t xml:space="preserve"> </w:t>
      </w:r>
      <w:ins w:id="47" w:author="malwan" w:date="2014-05-15T14:55:00Z">
        <w:r>
          <w:rPr>
            <w:rFonts w:eastAsia="Times New Roman"/>
          </w:rPr>
          <w:t xml:space="preserve">increasing </w:t>
        </w:r>
      </w:ins>
      <w:r w:rsidRPr="00A25F06">
        <w:rPr>
          <w:rFonts w:eastAsia="Times New Roman"/>
        </w:rPr>
        <w:t>pressure</w:t>
      </w:r>
      <w:ins w:id="48" w:author="malwan" w:date="2014-05-15T14:55:00Z">
        <w:r>
          <w:rPr>
            <w:rFonts w:eastAsia="Times New Roman"/>
          </w:rPr>
          <w:t>s</w:t>
        </w:r>
      </w:ins>
      <w:r>
        <w:rPr>
          <w:rFonts w:eastAsia="Times New Roman"/>
        </w:rPr>
        <w:t xml:space="preserve"> on traditional reimbursement </w:t>
      </w:r>
      <w:r w:rsidRPr="00A25F06">
        <w:rPr>
          <w:rFonts w:eastAsia="Times New Roman"/>
        </w:rPr>
        <w:t xml:space="preserve">streams. Payment schedules are being reduced while the unit </w:t>
      </w:r>
      <w:r>
        <w:rPr>
          <w:rFonts w:eastAsia="Times New Roman"/>
        </w:rPr>
        <w:t xml:space="preserve">care </w:t>
      </w:r>
      <w:r w:rsidRPr="00A25F06">
        <w:rPr>
          <w:rFonts w:eastAsia="Times New Roman"/>
        </w:rPr>
        <w:t xml:space="preserve">costs </w:t>
      </w:r>
      <w:r>
        <w:rPr>
          <w:rFonts w:eastAsia="Times New Roman"/>
        </w:rPr>
        <w:t xml:space="preserve">continue to rise. </w:t>
      </w:r>
      <w:ins w:id="49" w:author="malwan" w:date="2014-05-15T17:08:00Z">
        <w:r w:rsidR="00FC52C2">
          <w:rPr>
            <w:rFonts w:eastAsia="Times New Roman"/>
          </w:rPr>
          <w:t>Efforts are underway to</w:t>
        </w:r>
      </w:ins>
      <w:del w:id="50" w:author="malwan" w:date="2014-05-15T17:09:00Z">
        <w:r w:rsidRPr="00A25F06" w:rsidDel="00FC52C2">
          <w:rPr>
            <w:rFonts w:eastAsia="Times New Roman"/>
          </w:rPr>
          <w:delText>The</w:delText>
        </w:r>
      </w:del>
      <w:r w:rsidRPr="00A25F06">
        <w:rPr>
          <w:rFonts w:eastAsia="Times New Roman"/>
        </w:rPr>
        <w:t xml:space="preserve"> </w:t>
      </w:r>
      <w:r>
        <w:rPr>
          <w:rFonts w:eastAsia="Times New Roman"/>
        </w:rPr>
        <w:t xml:space="preserve">shift to </w:t>
      </w:r>
      <w:r w:rsidRPr="00A25F06">
        <w:rPr>
          <w:rFonts w:eastAsia="Times New Roman"/>
        </w:rPr>
        <w:t xml:space="preserve">new </w:t>
      </w:r>
      <w:r>
        <w:rPr>
          <w:rFonts w:eastAsia="Times New Roman"/>
        </w:rPr>
        <w:t xml:space="preserve">value-based and performance driven </w:t>
      </w:r>
      <w:r w:rsidRPr="00A25F06">
        <w:rPr>
          <w:rFonts w:eastAsia="Times New Roman"/>
        </w:rPr>
        <w:t xml:space="preserve">payment models, such as Accountable Care Organizations </w:t>
      </w:r>
      <w:ins w:id="51" w:author="malwan" w:date="2014-05-15T15:45:00Z">
        <w:r w:rsidR="0021289D">
          <w:rPr>
            <w:rFonts w:eastAsia="Times New Roman"/>
          </w:rPr>
          <w:t xml:space="preserve">(ACOs) </w:t>
        </w:r>
      </w:ins>
      <w:r w:rsidRPr="00A25F06">
        <w:rPr>
          <w:rFonts w:eastAsia="Times New Roman"/>
        </w:rPr>
        <w:t xml:space="preserve">and Bundled Payments, </w:t>
      </w:r>
      <w:r>
        <w:rPr>
          <w:rFonts w:eastAsia="Times New Roman"/>
        </w:rPr>
        <w:t>aims</w:t>
      </w:r>
      <w:r w:rsidRPr="00A25F06">
        <w:rPr>
          <w:rFonts w:eastAsia="Times New Roman"/>
        </w:rPr>
        <w:t xml:space="preserve"> to manage the overall cost of care across settings</w:t>
      </w:r>
      <w:r>
        <w:rPr>
          <w:rFonts w:eastAsia="Times New Roman"/>
        </w:rPr>
        <w:t>, while improving outcomes</w:t>
      </w:r>
      <w:r w:rsidRPr="00A25F06">
        <w:rPr>
          <w:rFonts w:eastAsia="Times New Roman"/>
        </w:rPr>
        <w:t xml:space="preserve">. </w:t>
      </w:r>
      <w:ins w:id="52" w:author="malwan" w:date="2014-05-15T14:57:00Z">
        <w:r>
          <w:rPr>
            <w:rFonts w:eastAsia="Times New Roman"/>
          </w:rPr>
          <w:t xml:space="preserve">More pressures to control both spending and quality in </w:t>
        </w:r>
      </w:ins>
      <w:ins w:id="53" w:author="malwan" w:date="2014-05-15T15:46:00Z">
        <w:r w:rsidR="0021289D">
          <w:rPr>
            <w:rFonts w:eastAsia="Times New Roman"/>
          </w:rPr>
          <w:t>LTPAC settings</w:t>
        </w:r>
      </w:ins>
      <w:ins w:id="54" w:author="malwan" w:date="2014-05-15T16:24:00Z">
        <w:r w:rsidR="00B31401">
          <w:rPr>
            <w:rFonts w:eastAsia="Times New Roman"/>
          </w:rPr>
          <w:t xml:space="preserve"> are expected</w:t>
        </w:r>
      </w:ins>
      <w:ins w:id="55" w:author="malwan" w:date="2014-05-15T14:57:00Z">
        <w:r>
          <w:rPr>
            <w:rFonts w:eastAsia="Times New Roman"/>
          </w:rPr>
          <w:t xml:space="preserve"> over the next 2-3 years. </w:t>
        </w:r>
      </w:ins>
      <w:ins w:id="56" w:author="malwan" w:date="2014-05-15T15:53:00Z">
        <w:r w:rsidR="0021289D">
          <w:rPr>
            <w:rFonts w:eastAsia="Times New Roman"/>
          </w:rPr>
          <w:t xml:space="preserve">Moreover, </w:t>
        </w:r>
      </w:ins>
      <w:ins w:id="57" w:author="malwan" w:date="2014-05-15T15:54:00Z">
        <w:r w:rsidR="0021289D">
          <w:rPr>
            <w:rFonts w:eastAsia="Times New Roman"/>
          </w:rPr>
          <w:t>new payment models</w:t>
        </w:r>
      </w:ins>
      <w:ins w:id="58" w:author="malwan" w:date="2014-05-15T15:56:00Z">
        <w:r w:rsidR="002B0399">
          <w:rPr>
            <w:rFonts w:eastAsia="Times New Roman"/>
          </w:rPr>
          <w:t>,</w:t>
        </w:r>
      </w:ins>
      <w:ins w:id="59" w:author="malwan" w:date="2014-05-15T15:54:00Z">
        <w:r w:rsidR="002B0399">
          <w:rPr>
            <w:rFonts w:eastAsia="Times New Roman"/>
          </w:rPr>
          <w:t xml:space="preserve"> as well as</w:t>
        </w:r>
      </w:ins>
      <w:ins w:id="60" w:author="malwan" w:date="2014-05-15T15:56:00Z">
        <w:r w:rsidR="002B0399">
          <w:rPr>
            <w:rFonts w:eastAsia="Times New Roman"/>
          </w:rPr>
          <w:t xml:space="preserve"> existing and em</w:t>
        </w:r>
      </w:ins>
      <w:ins w:id="61" w:author="malwan" w:date="2014-05-15T16:24:00Z">
        <w:r w:rsidR="00FB728B">
          <w:rPr>
            <w:rFonts w:eastAsia="Times New Roman"/>
          </w:rPr>
          <w:t>e</w:t>
        </w:r>
      </w:ins>
      <w:ins w:id="62" w:author="malwan" w:date="2014-05-15T15:56:00Z">
        <w:r w:rsidR="002B0399">
          <w:rPr>
            <w:rFonts w:eastAsia="Times New Roman"/>
          </w:rPr>
          <w:t xml:space="preserve">rging </w:t>
        </w:r>
      </w:ins>
      <w:ins w:id="63" w:author="malwan" w:date="2014-05-15T15:54:00Z">
        <w:r w:rsidR="0021289D">
          <w:rPr>
            <w:rFonts w:eastAsia="Times New Roman"/>
          </w:rPr>
          <w:t>private pay opportunities</w:t>
        </w:r>
      </w:ins>
      <w:ins w:id="64" w:author="malwan" w:date="2014-05-15T15:55:00Z">
        <w:r w:rsidR="0021289D">
          <w:rPr>
            <w:rFonts w:eastAsia="Times New Roman"/>
          </w:rPr>
          <w:t>,</w:t>
        </w:r>
      </w:ins>
      <w:ins w:id="65" w:author="malwan" w:date="2014-05-15T15:54:00Z">
        <w:r w:rsidR="0021289D">
          <w:rPr>
            <w:rFonts w:eastAsia="Times New Roman"/>
          </w:rPr>
          <w:t xml:space="preserve"> are </w:t>
        </w:r>
      </w:ins>
      <w:ins w:id="66" w:author="malwan" w:date="2014-05-15T15:55:00Z">
        <w:r w:rsidR="002B0399">
          <w:rPr>
            <w:rFonts w:eastAsia="Times New Roman"/>
          </w:rPr>
          <w:t xml:space="preserve">putting emphasis on consumer experience and </w:t>
        </w:r>
      </w:ins>
      <w:ins w:id="67" w:author="malwan" w:date="2014-05-15T15:56:00Z">
        <w:r w:rsidR="002B0399">
          <w:rPr>
            <w:rFonts w:eastAsia="Times New Roman"/>
          </w:rPr>
          <w:t>satisfaction</w:t>
        </w:r>
      </w:ins>
      <w:ins w:id="68" w:author="malwan" w:date="2014-05-15T15:55:00Z">
        <w:r w:rsidR="002B0399">
          <w:rPr>
            <w:rFonts w:eastAsia="Times New Roman"/>
          </w:rPr>
          <w:t xml:space="preserve"> with care. </w:t>
        </w:r>
      </w:ins>
    </w:p>
    <w:p w:rsidR="006877ED" w:rsidRDefault="006877ED" w:rsidP="006877ED">
      <w:pPr>
        <w:rPr>
          <w:rFonts w:eastAsia="Times New Roman"/>
        </w:rPr>
      </w:pPr>
    </w:p>
    <w:p w:rsidR="006877ED" w:rsidRDefault="006877ED" w:rsidP="006877ED">
      <w:pPr>
        <w:rPr>
          <w:rFonts w:eastAsia="Times New Roman"/>
        </w:rPr>
      </w:pPr>
      <w:r>
        <w:rPr>
          <w:rFonts w:eastAsia="Times New Roman"/>
        </w:rPr>
        <w:t>As a result, n</w:t>
      </w:r>
      <w:r w:rsidRPr="00A25F06">
        <w:rPr>
          <w:rFonts w:eastAsia="Times New Roman"/>
        </w:rPr>
        <w:t>ew models are emerging</w:t>
      </w:r>
      <w:r>
        <w:rPr>
          <w:rFonts w:eastAsia="Times New Roman"/>
        </w:rPr>
        <w:t xml:space="preserve"> in </w:t>
      </w:r>
      <w:r w:rsidRPr="00A25F06">
        <w:rPr>
          <w:rFonts w:eastAsia="Times New Roman"/>
        </w:rPr>
        <w:t>voluntary</w:t>
      </w:r>
      <w:r>
        <w:rPr>
          <w:rFonts w:eastAsia="Times New Roman"/>
        </w:rPr>
        <w:t>, as well as regulation-driven, partnerships. LTPAC providers are</w:t>
      </w:r>
      <w:r w:rsidRPr="00A25F06">
        <w:rPr>
          <w:rFonts w:eastAsia="Times New Roman"/>
        </w:rPr>
        <w:t xml:space="preserve"> part of the solution</w:t>
      </w:r>
      <w:r>
        <w:rPr>
          <w:rFonts w:eastAsia="Times New Roman"/>
        </w:rPr>
        <w:t>:</w:t>
      </w:r>
      <w:r w:rsidRPr="00A25F06">
        <w:rPr>
          <w:rFonts w:eastAsia="Times New Roman"/>
        </w:rPr>
        <w:t xml:space="preserve"> </w:t>
      </w:r>
      <w:r>
        <w:rPr>
          <w:rFonts w:eastAsia="Times New Roman"/>
        </w:rPr>
        <w:t>they</w:t>
      </w:r>
      <w:r w:rsidRPr="00A25F06">
        <w:rPr>
          <w:rFonts w:eastAsia="Times New Roman"/>
        </w:rPr>
        <w:t xml:space="preserve"> offer </w:t>
      </w:r>
      <w:r>
        <w:rPr>
          <w:rFonts w:eastAsia="Times New Roman"/>
        </w:rPr>
        <w:t xml:space="preserve">lower-cost </w:t>
      </w:r>
      <w:r w:rsidRPr="00A25F06">
        <w:rPr>
          <w:rFonts w:eastAsia="Times New Roman"/>
        </w:rPr>
        <w:t xml:space="preserve">care settings and the appropriate resources for individuals who need </w:t>
      </w:r>
      <w:r>
        <w:rPr>
          <w:rFonts w:eastAsia="Times New Roman"/>
        </w:rPr>
        <w:t xml:space="preserve">support in chronic disease management, </w:t>
      </w:r>
      <w:r w:rsidRPr="00A25F06">
        <w:rPr>
          <w:rFonts w:eastAsia="Times New Roman"/>
        </w:rPr>
        <w:t>extra time to recover from illness</w:t>
      </w:r>
      <w:r>
        <w:rPr>
          <w:rFonts w:eastAsia="Times New Roman"/>
        </w:rPr>
        <w:t>, stabilization, rehabilitation</w:t>
      </w:r>
      <w:r w:rsidRPr="00A25F06">
        <w:rPr>
          <w:rFonts w:eastAsia="Times New Roman"/>
        </w:rPr>
        <w:t xml:space="preserve"> or support</w:t>
      </w:r>
      <w:r>
        <w:rPr>
          <w:rFonts w:eastAsia="Times New Roman"/>
        </w:rPr>
        <w:t>ive services</w:t>
      </w:r>
      <w:r w:rsidRPr="00A25F06">
        <w:rPr>
          <w:rFonts w:eastAsia="Times New Roman"/>
        </w:rPr>
        <w:t xml:space="preserve">. </w:t>
      </w:r>
      <w:r>
        <w:rPr>
          <w:rFonts w:eastAsia="Times New Roman"/>
        </w:rPr>
        <w:t>However, i</w:t>
      </w:r>
      <w:r w:rsidRPr="00A25F06">
        <w:rPr>
          <w:rFonts w:eastAsia="Times New Roman"/>
        </w:rPr>
        <w:t>n order</w:t>
      </w:r>
      <w:r>
        <w:rPr>
          <w:rFonts w:eastAsia="Times New Roman"/>
        </w:rPr>
        <w:t xml:space="preserve"> for LTPAC providers</w:t>
      </w:r>
      <w:r w:rsidRPr="00A25F06">
        <w:rPr>
          <w:rFonts w:eastAsia="Times New Roman"/>
        </w:rPr>
        <w:t xml:space="preserve"> to prosper </w:t>
      </w:r>
      <w:r>
        <w:rPr>
          <w:rFonts w:eastAsia="Times New Roman"/>
        </w:rPr>
        <w:t xml:space="preserve">and </w:t>
      </w:r>
      <w:r w:rsidRPr="00A25F06">
        <w:rPr>
          <w:rFonts w:eastAsia="Times New Roman"/>
        </w:rPr>
        <w:t>survive</w:t>
      </w:r>
      <w:r>
        <w:rPr>
          <w:rFonts w:eastAsia="Times New Roman"/>
        </w:rPr>
        <w:t xml:space="preserve"> in this environment</w:t>
      </w:r>
      <w:r w:rsidRPr="00A25F06">
        <w:rPr>
          <w:rFonts w:eastAsia="Times New Roman"/>
        </w:rPr>
        <w:t xml:space="preserve">, </w:t>
      </w:r>
      <w:r>
        <w:rPr>
          <w:rFonts w:eastAsia="Times New Roman"/>
        </w:rPr>
        <w:t>they</w:t>
      </w:r>
      <w:r w:rsidRPr="00A25F06">
        <w:rPr>
          <w:rFonts w:eastAsia="Times New Roman"/>
        </w:rPr>
        <w:t xml:space="preserve"> need to i</w:t>
      </w:r>
      <w:r>
        <w:rPr>
          <w:rFonts w:eastAsia="Times New Roman"/>
        </w:rPr>
        <w:t xml:space="preserve">nnovate and improve the value they </w:t>
      </w:r>
      <w:r w:rsidRPr="00A25F06">
        <w:rPr>
          <w:rFonts w:eastAsia="Times New Roman"/>
        </w:rPr>
        <w:t>deliver to customers (patients, residents, families, other providers and pay</w:t>
      </w:r>
      <w:r>
        <w:rPr>
          <w:rFonts w:eastAsia="Times New Roman"/>
        </w:rPr>
        <w:t>e</w:t>
      </w:r>
      <w:r w:rsidRPr="00A25F06">
        <w:rPr>
          <w:rFonts w:eastAsia="Times New Roman"/>
        </w:rPr>
        <w:t xml:space="preserve">rs). </w:t>
      </w:r>
      <w:r>
        <w:rPr>
          <w:rFonts w:eastAsia="Times New Roman"/>
        </w:rPr>
        <w:t>For example, p</w:t>
      </w:r>
      <w:r w:rsidRPr="00A25F06">
        <w:rPr>
          <w:rFonts w:eastAsia="Times New Roman"/>
        </w:rPr>
        <w:t xml:space="preserve">ressures on short-term acute-care hospitals to </w:t>
      </w:r>
      <w:r>
        <w:rPr>
          <w:rFonts w:eastAsia="Times New Roman"/>
        </w:rPr>
        <w:t>reduce</w:t>
      </w:r>
      <w:r w:rsidRPr="00A25F06">
        <w:rPr>
          <w:rFonts w:eastAsia="Times New Roman"/>
        </w:rPr>
        <w:t xml:space="preserve"> re</w:t>
      </w:r>
      <w:r>
        <w:rPr>
          <w:rFonts w:eastAsia="Times New Roman"/>
        </w:rPr>
        <w:t>-</w:t>
      </w:r>
      <w:r w:rsidRPr="00A25F06">
        <w:rPr>
          <w:rFonts w:eastAsia="Times New Roman"/>
        </w:rPr>
        <w:t>admission rate</w:t>
      </w:r>
      <w:r>
        <w:rPr>
          <w:rFonts w:eastAsia="Times New Roman"/>
        </w:rPr>
        <w:t>s and improve outcomes</w:t>
      </w:r>
      <w:r w:rsidRPr="00A25F06">
        <w:rPr>
          <w:rFonts w:eastAsia="Times New Roman"/>
        </w:rPr>
        <w:t xml:space="preserve"> </w:t>
      </w:r>
      <w:r>
        <w:rPr>
          <w:rFonts w:eastAsia="Times New Roman"/>
        </w:rPr>
        <w:t>create new challenges</w:t>
      </w:r>
      <w:r w:rsidRPr="00A25F06">
        <w:rPr>
          <w:rFonts w:eastAsia="Times New Roman"/>
        </w:rPr>
        <w:t xml:space="preserve"> </w:t>
      </w:r>
      <w:r>
        <w:rPr>
          <w:rFonts w:eastAsia="Times New Roman"/>
        </w:rPr>
        <w:t>f</w:t>
      </w:r>
      <w:r w:rsidRPr="00A25F06">
        <w:rPr>
          <w:rFonts w:eastAsia="Times New Roman"/>
        </w:rPr>
        <w:t>o</w:t>
      </w:r>
      <w:r>
        <w:rPr>
          <w:rFonts w:eastAsia="Times New Roman"/>
        </w:rPr>
        <w:t>r</w:t>
      </w:r>
      <w:r w:rsidRPr="00A25F06">
        <w:rPr>
          <w:rFonts w:eastAsia="Times New Roman"/>
        </w:rPr>
        <w:t xml:space="preserve"> </w:t>
      </w:r>
      <w:r>
        <w:rPr>
          <w:rFonts w:eastAsia="Times New Roman"/>
        </w:rPr>
        <w:t xml:space="preserve">hospitals and new opportunities for LTPAC </w:t>
      </w:r>
      <w:r w:rsidRPr="00A25F06">
        <w:rPr>
          <w:rFonts w:eastAsia="Times New Roman"/>
        </w:rPr>
        <w:t>providers. As hospitals face financial penalties for re</w:t>
      </w:r>
      <w:r>
        <w:rPr>
          <w:rFonts w:eastAsia="Times New Roman"/>
        </w:rPr>
        <w:t>-</w:t>
      </w:r>
      <w:r w:rsidRPr="00A25F06">
        <w:rPr>
          <w:rFonts w:eastAsia="Times New Roman"/>
        </w:rPr>
        <w:t>admissions, there will be monetary value to partners that can manage</w:t>
      </w:r>
      <w:r>
        <w:rPr>
          <w:rFonts w:eastAsia="Times New Roman"/>
        </w:rPr>
        <w:t>, stabilize, provide rehabilitation and supportive services to</w:t>
      </w:r>
      <w:r w:rsidRPr="00A25F06">
        <w:rPr>
          <w:rFonts w:eastAsia="Times New Roman"/>
        </w:rPr>
        <w:t xml:space="preserve"> discharge</w:t>
      </w:r>
      <w:r>
        <w:rPr>
          <w:rFonts w:eastAsia="Times New Roman"/>
        </w:rPr>
        <w:t>d patients</w:t>
      </w:r>
      <w:r w:rsidRPr="00A25F06">
        <w:rPr>
          <w:rFonts w:eastAsia="Times New Roman"/>
        </w:rPr>
        <w:t xml:space="preserve"> and reduce the</w:t>
      </w:r>
      <w:r>
        <w:rPr>
          <w:rFonts w:eastAsia="Times New Roman"/>
        </w:rPr>
        <w:t>ir</w:t>
      </w:r>
      <w:r w:rsidRPr="00A25F06">
        <w:rPr>
          <w:rFonts w:eastAsia="Times New Roman"/>
        </w:rPr>
        <w:t xml:space="preserve"> re</w:t>
      </w:r>
      <w:r>
        <w:rPr>
          <w:rFonts w:eastAsia="Times New Roman"/>
        </w:rPr>
        <w:t>-</w:t>
      </w:r>
      <w:r w:rsidRPr="00A25F06">
        <w:rPr>
          <w:rFonts w:eastAsia="Times New Roman"/>
        </w:rPr>
        <w:t>admission rate</w:t>
      </w:r>
      <w:r>
        <w:rPr>
          <w:rFonts w:eastAsia="Times New Roman"/>
        </w:rPr>
        <w:t>s</w:t>
      </w:r>
      <w:r w:rsidRPr="00A25F06">
        <w:rPr>
          <w:rFonts w:eastAsia="Times New Roman"/>
        </w:rPr>
        <w:t xml:space="preserve">. </w:t>
      </w:r>
    </w:p>
    <w:p w:rsidR="006877ED" w:rsidRDefault="006877ED" w:rsidP="006877ED">
      <w:pPr>
        <w:rPr>
          <w:rFonts w:eastAsia="Times New Roman"/>
        </w:rPr>
      </w:pPr>
    </w:p>
    <w:p w:rsidR="006877ED" w:rsidDel="006877ED" w:rsidRDefault="006877ED" w:rsidP="006877ED">
      <w:pPr>
        <w:rPr>
          <w:del w:id="69" w:author="malwan" w:date="2014-05-15T14:59:00Z"/>
          <w:rFonts w:eastAsia="Times New Roman"/>
        </w:rPr>
      </w:pPr>
      <w:r w:rsidRPr="00A25F06">
        <w:rPr>
          <w:rFonts w:eastAsia="Times New Roman"/>
        </w:rPr>
        <w:lastRenderedPageBreak/>
        <w:t>Health IT</w:t>
      </w:r>
      <w:r>
        <w:rPr>
          <w:rFonts w:eastAsia="Times New Roman"/>
        </w:rPr>
        <w:t>,</w:t>
      </w:r>
      <w:r w:rsidRPr="00A25F06">
        <w:rPr>
          <w:rFonts w:eastAsia="Times New Roman"/>
        </w:rPr>
        <w:t xml:space="preserve"> </w:t>
      </w:r>
      <w:r>
        <w:rPr>
          <w:rFonts w:eastAsia="Times New Roman"/>
        </w:rPr>
        <w:t xml:space="preserve">including interoperable EHRs, HIE, </w:t>
      </w:r>
      <w:proofErr w:type="spellStart"/>
      <w:r>
        <w:rPr>
          <w:rFonts w:eastAsia="Times New Roman"/>
        </w:rPr>
        <w:t>tele</w:t>
      </w:r>
      <w:proofErr w:type="spellEnd"/>
      <w:r>
        <w:rPr>
          <w:rFonts w:eastAsia="Times New Roman"/>
        </w:rPr>
        <w:t>-health, remote monitoring and shared care planning and coordination tools, are</w:t>
      </w:r>
      <w:r w:rsidRPr="00A25F06">
        <w:rPr>
          <w:rFonts w:eastAsia="Times New Roman"/>
        </w:rPr>
        <w:t xml:space="preserve"> </w:t>
      </w:r>
      <w:r>
        <w:rPr>
          <w:rFonts w:eastAsia="Times New Roman"/>
        </w:rPr>
        <w:t>key enablers</w:t>
      </w:r>
      <w:r w:rsidRPr="00A25F06">
        <w:rPr>
          <w:rFonts w:eastAsia="Times New Roman"/>
        </w:rPr>
        <w:t xml:space="preserve"> for providing these services</w:t>
      </w:r>
      <w:r>
        <w:rPr>
          <w:rFonts w:eastAsia="Times New Roman"/>
        </w:rPr>
        <w:t xml:space="preserve"> efficiently, cost-effectively, and in coordination with other healthcare providers</w:t>
      </w:r>
      <w:r w:rsidRPr="00A25F06">
        <w:rPr>
          <w:rFonts w:eastAsia="Times New Roman"/>
        </w:rPr>
        <w:t xml:space="preserve">. This </w:t>
      </w:r>
      <w:r>
        <w:rPr>
          <w:rFonts w:eastAsia="Times New Roman"/>
        </w:rPr>
        <w:t>makes health IT a business imperative for care providers and puts it in sync with national goals to i</w:t>
      </w:r>
      <w:r w:rsidRPr="00A25F06">
        <w:rPr>
          <w:rFonts w:eastAsia="Times New Roman"/>
        </w:rPr>
        <w:t xml:space="preserve">mprove </w:t>
      </w:r>
      <w:r>
        <w:rPr>
          <w:rFonts w:eastAsia="Times New Roman"/>
        </w:rPr>
        <w:t>c</w:t>
      </w:r>
      <w:r w:rsidRPr="00A25F06">
        <w:rPr>
          <w:rFonts w:eastAsia="Times New Roman"/>
        </w:rPr>
        <w:t xml:space="preserve">are, </w:t>
      </w:r>
      <w:r>
        <w:rPr>
          <w:rFonts w:eastAsia="Times New Roman"/>
        </w:rPr>
        <w:t>p</w:t>
      </w:r>
      <w:r w:rsidRPr="00A25F06">
        <w:rPr>
          <w:rFonts w:eastAsia="Times New Roman"/>
        </w:rPr>
        <w:t xml:space="preserve">opulation </w:t>
      </w:r>
      <w:r>
        <w:rPr>
          <w:rFonts w:eastAsia="Times New Roman"/>
        </w:rPr>
        <w:t>h</w:t>
      </w:r>
      <w:r w:rsidRPr="00A25F06">
        <w:rPr>
          <w:rFonts w:eastAsia="Times New Roman"/>
        </w:rPr>
        <w:t>ealth</w:t>
      </w:r>
      <w:del w:id="70" w:author="malwan" w:date="2014-05-15T16:29:00Z">
        <w:r w:rsidRPr="00A25F06" w:rsidDel="00FB728B">
          <w:rPr>
            <w:rFonts w:eastAsia="Times New Roman"/>
          </w:rPr>
          <w:delText>,</w:delText>
        </w:r>
      </w:del>
      <w:r w:rsidRPr="00A25F06">
        <w:rPr>
          <w:rFonts w:eastAsia="Times New Roman"/>
        </w:rPr>
        <w:t xml:space="preserve"> and </w:t>
      </w:r>
      <w:r>
        <w:rPr>
          <w:rFonts w:eastAsia="Times New Roman"/>
        </w:rPr>
        <w:t>r</w:t>
      </w:r>
      <w:r w:rsidRPr="00A25F06">
        <w:rPr>
          <w:rFonts w:eastAsia="Times New Roman"/>
        </w:rPr>
        <w:t xml:space="preserve">educe </w:t>
      </w:r>
      <w:r>
        <w:rPr>
          <w:rFonts w:eastAsia="Times New Roman"/>
        </w:rPr>
        <w:t>h</w:t>
      </w:r>
      <w:r w:rsidRPr="00A25F06">
        <w:rPr>
          <w:rFonts w:eastAsia="Times New Roman"/>
        </w:rPr>
        <w:t xml:space="preserve">ealth </w:t>
      </w:r>
      <w:r>
        <w:rPr>
          <w:rFonts w:eastAsia="Times New Roman"/>
        </w:rPr>
        <w:t>c</w:t>
      </w:r>
      <w:r w:rsidRPr="00A25F06">
        <w:rPr>
          <w:rFonts w:eastAsia="Times New Roman"/>
        </w:rPr>
        <w:t xml:space="preserve">are </w:t>
      </w:r>
      <w:r>
        <w:rPr>
          <w:rFonts w:eastAsia="Times New Roman"/>
        </w:rPr>
        <w:t>c</w:t>
      </w:r>
      <w:r w:rsidRPr="00A25F06">
        <w:rPr>
          <w:rFonts w:eastAsia="Times New Roman"/>
        </w:rPr>
        <w:t xml:space="preserve">osts through the </w:t>
      </w:r>
      <w:r>
        <w:rPr>
          <w:rFonts w:eastAsia="Times New Roman"/>
        </w:rPr>
        <w:t>u</w:t>
      </w:r>
      <w:r w:rsidRPr="00A25F06">
        <w:rPr>
          <w:rFonts w:eastAsia="Times New Roman"/>
        </w:rPr>
        <w:t xml:space="preserve">se of </w:t>
      </w:r>
      <w:r>
        <w:rPr>
          <w:rFonts w:eastAsia="Times New Roman"/>
        </w:rPr>
        <w:t>h</w:t>
      </w:r>
      <w:r w:rsidRPr="00A25F06">
        <w:rPr>
          <w:rFonts w:eastAsia="Times New Roman"/>
        </w:rPr>
        <w:t>ealth IT</w:t>
      </w:r>
      <w:r>
        <w:rPr>
          <w:rFonts w:eastAsia="Times New Roman"/>
        </w:rPr>
        <w:t>.</w:t>
      </w:r>
      <w:ins w:id="71" w:author="malwan" w:date="2014-05-15T14:59:00Z">
        <w:r>
          <w:rPr>
            <w:rFonts w:eastAsia="Times New Roman"/>
          </w:rPr>
          <w:t xml:space="preserve"> </w:t>
        </w:r>
      </w:ins>
    </w:p>
    <w:p w:rsidR="006877ED" w:rsidRDefault="006877ED" w:rsidP="006877ED">
      <w:pPr>
        <w:rPr>
          <w:ins w:id="72" w:author="malwan" w:date="2014-05-15T14:59:00Z"/>
          <w:rFonts w:eastAsia="Times New Roman"/>
        </w:rPr>
      </w:pPr>
      <w:ins w:id="73" w:author="malwan" w:date="2014-05-15T14:59:00Z">
        <w:r>
          <w:rPr>
            <w:rFonts w:eastAsia="Times New Roman"/>
          </w:rPr>
          <w:t>To adapt to these changes, LTPAC organizations must</w:t>
        </w:r>
      </w:ins>
      <w:ins w:id="74" w:author="malwan" w:date="2014-05-15T15:00:00Z">
        <w:r>
          <w:rPr>
            <w:rFonts w:eastAsia="Times New Roman"/>
          </w:rPr>
          <w:t xml:space="preserve"> be entrepreneurial and </w:t>
        </w:r>
      </w:ins>
      <w:ins w:id="75" w:author="malwan" w:date="2014-05-15T17:00:00Z">
        <w:r w:rsidR="00D614A1">
          <w:rPr>
            <w:rFonts w:eastAsia="Times New Roman"/>
          </w:rPr>
          <w:t>willing to</w:t>
        </w:r>
      </w:ins>
      <w:ins w:id="76" w:author="malwan" w:date="2014-05-15T15:00:00Z">
        <w:r>
          <w:rPr>
            <w:rFonts w:eastAsia="Times New Roman"/>
          </w:rPr>
          <w:t xml:space="preserve"> invest in exploring </w:t>
        </w:r>
      </w:ins>
      <w:ins w:id="77" w:author="malwan" w:date="2014-05-15T15:57:00Z">
        <w:r w:rsidR="002B0399">
          <w:rPr>
            <w:rFonts w:eastAsia="Times New Roman"/>
          </w:rPr>
          <w:t>innovative</w:t>
        </w:r>
      </w:ins>
      <w:ins w:id="78" w:author="malwan" w:date="2014-05-15T15:00:00Z">
        <w:r>
          <w:rPr>
            <w:rFonts w:eastAsia="Times New Roman"/>
          </w:rPr>
          <w:t xml:space="preserve"> partnerships with hospitals, </w:t>
        </w:r>
      </w:ins>
      <w:ins w:id="79" w:author="malwan" w:date="2014-05-15T15:01:00Z">
        <w:r>
          <w:rPr>
            <w:rFonts w:eastAsia="Times New Roman"/>
          </w:rPr>
          <w:t>physician</w:t>
        </w:r>
      </w:ins>
      <w:ins w:id="80" w:author="malwan" w:date="2014-05-15T15:00:00Z">
        <w:r>
          <w:rPr>
            <w:rFonts w:eastAsia="Times New Roman"/>
          </w:rPr>
          <w:t xml:space="preserve"> </w:t>
        </w:r>
      </w:ins>
      <w:ins w:id="81" w:author="malwan" w:date="2014-05-15T15:01:00Z">
        <w:r w:rsidR="005E1990">
          <w:rPr>
            <w:rFonts w:eastAsia="Times New Roman"/>
          </w:rPr>
          <w:t>groups</w:t>
        </w:r>
      </w:ins>
      <w:ins w:id="82" w:author="malwan" w:date="2014-05-15T16:42:00Z">
        <w:r w:rsidR="005E1990">
          <w:rPr>
            <w:rFonts w:eastAsia="Times New Roman"/>
          </w:rPr>
          <w:t>,</w:t>
        </w:r>
      </w:ins>
      <w:ins w:id="83" w:author="malwan" w:date="2014-05-15T15:01:00Z">
        <w:r>
          <w:rPr>
            <w:rFonts w:eastAsia="Times New Roman"/>
          </w:rPr>
          <w:t xml:space="preserve"> payers</w:t>
        </w:r>
      </w:ins>
      <w:ins w:id="84" w:author="malwan" w:date="2014-05-15T16:42:00Z">
        <w:r w:rsidR="005E1990">
          <w:rPr>
            <w:rFonts w:eastAsia="Times New Roman"/>
          </w:rPr>
          <w:t xml:space="preserve"> and other care providers</w:t>
        </w:r>
      </w:ins>
      <w:ins w:id="85" w:author="malwan" w:date="2014-05-15T15:01:00Z">
        <w:r>
          <w:rPr>
            <w:rFonts w:eastAsia="Times New Roman"/>
          </w:rPr>
          <w:t>, an</w:t>
        </w:r>
        <w:r w:rsidR="00FB728B">
          <w:rPr>
            <w:rFonts w:eastAsia="Times New Roman"/>
          </w:rPr>
          <w:t>d</w:t>
        </w:r>
        <w:r>
          <w:rPr>
            <w:rFonts w:eastAsia="Times New Roman"/>
          </w:rPr>
          <w:t xml:space="preserve"> </w:t>
        </w:r>
      </w:ins>
      <w:ins w:id="86" w:author="malwan" w:date="2014-05-22T16:08:00Z">
        <w:r w:rsidR="00070034">
          <w:rPr>
            <w:rFonts w:eastAsia="Times New Roman"/>
          </w:rPr>
          <w:t xml:space="preserve">to </w:t>
        </w:r>
      </w:ins>
      <w:ins w:id="87" w:author="malwan" w:date="2014-05-15T15:01:00Z">
        <w:r w:rsidR="00070034">
          <w:rPr>
            <w:rFonts w:eastAsia="Times New Roman"/>
          </w:rPr>
          <w:t>share in the risks, a</w:t>
        </w:r>
      </w:ins>
      <w:ins w:id="88" w:author="malwan" w:date="2014-05-22T16:08:00Z">
        <w:r w:rsidR="00070034">
          <w:rPr>
            <w:rFonts w:eastAsia="Times New Roman"/>
          </w:rPr>
          <w:t>s well as</w:t>
        </w:r>
      </w:ins>
      <w:ins w:id="89" w:author="malwan" w:date="2014-05-15T15:01:00Z">
        <w:r>
          <w:rPr>
            <w:rFonts w:eastAsia="Times New Roman"/>
          </w:rPr>
          <w:t xml:space="preserve"> rewards, inherent in these models that are new to LTPAC</w:t>
        </w:r>
      </w:ins>
      <w:ins w:id="90" w:author="malwan" w:date="2014-05-15T16:29:00Z">
        <w:r w:rsidR="00FB728B">
          <w:rPr>
            <w:rFonts w:eastAsia="Times New Roman"/>
          </w:rPr>
          <w:t xml:space="preserve"> providers</w:t>
        </w:r>
      </w:ins>
      <w:ins w:id="91" w:author="malwan" w:date="2014-05-15T15:01:00Z">
        <w:r>
          <w:rPr>
            <w:rFonts w:eastAsia="Times New Roman"/>
          </w:rPr>
          <w:t>.</w:t>
        </w:r>
      </w:ins>
      <w:ins w:id="92" w:author="malwan" w:date="2014-05-15T15:02:00Z">
        <w:r>
          <w:rPr>
            <w:rFonts w:eastAsia="Times New Roman"/>
          </w:rPr>
          <w:t xml:space="preserve"> A consumer</w:t>
        </w:r>
      </w:ins>
      <w:ins w:id="93" w:author="malwan" w:date="2014-05-28T17:27:00Z">
        <w:r w:rsidR="00DD07E4">
          <w:rPr>
            <w:rFonts w:eastAsia="Times New Roman"/>
          </w:rPr>
          <w:t xml:space="preserve">-oriented </w:t>
        </w:r>
      </w:ins>
      <w:ins w:id="94" w:author="malwan" w:date="2014-05-15T15:02:00Z">
        <w:r>
          <w:rPr>
            <w:rFonts w:eastAsia="Times New Roman"/>
          </w:rPr>
          <w:t>approach</w:t>
        </w:r>
      </w:ins>
      <w:ins w:id="95" w:author="malwan" w:date="2014-05-15T16:43:00Z">
        <w:r w:rsidR="005E1990">
          <w:rPr>
            <w:rFonts w:eastAsia="Times New Roman"/>
          </w:rPr>
          <w:t>,</w:t>
        </w:r>
      </w:ins>
      <w:ins w:id="96" w:author="malwan" w:date="2014-05-15T15:02:00Z">
        <w:r>
          <w:rPr>
            <w:rFonts w:eastAsia="Times New Roman"/>
          </w:rPr>
          <w:t xml:space="preserve"> </w:t>
        </w:r>
      </w:ins>
      <w:ins w:id="97" w:author="malwan" w:date="2014-05-15T16:36:00Z">
        <w:r w:rsidR="00E54761">
          <w:rPr>
            <w:rFonts w:eastAsia="Times New Roman"/>
          </w:rPr>
          <w:t xml:space="preserve">based on transparency in quality, satisfaction and cost </w:t>
        </w:r>
      </w:ins>
      <w:ins w:id="98" w:author="malwan" w:date="2014-05-15T15:02:00Z">
        <w:r w:rsidR="00497D67">
          <w:rPr>
            <w:rFonts w:eastAsia="Times New Roman"/>
          </w:rPr>
          <w:t>is needed</w:t>
        </w:r>
        <w:r>
          <w:rPr>
            <w:rFonts w:eastAsia="Times New Roman"/>
          </w:rPr>
          <w:t xml:space="preserve"> not only </w:t>
        </w:r>
      </w:ins>
      <w:ins w:id="99" w:author="malwan" w:date="2014-05-15T16:56:00Z">
        <w:r w:rsidR="00497D67">
          <w:rPr>
            <w:rFonts w:eastAsia="Times New Roman"/>
          </w:rPr>
          <w:t xml:space="preserve">to </w:t>
        </w:r>
      </w:ins>
      <w:ins w:id="100" w:author="malwan" w:date="2014-05-15T15:57:00Z">
        <w:r w:rsidR="002B0399">
          <w:rPr>
            <w:rFonts w:eastAsia="Times New Roman"/>
          </w:rPr>
          <w:t xml:space="preserve">achieve </w:t>
        </w:r>
      </w:ins>
      <w:ins w:id="101" w:author="malwan" w:date="2014-05-15T15:02:00Z">
        <w:r w:rsidR="005E1990">
          <w:rPr>
            <w:rFonts w:eastAsia="Times New Roman"/>
          </w:rPr>
          <w:t>high level</w:t>
        </w:r>
      </w:ins>
      <w:ins w:id="102" w:author="malwan" w:date="2014-05-15T16:43:00Z">
        <w:r w:rsidR="005E1990">
          <w:rPr>
            <w:rFonts w:eastAsia="Times New Roman"/>
          </w:rPr>
          <w:t xml:space="preserve">s </w:t>
        </w:r>
      </w:ins>
      <w:ins w:id="103" w:author="malwan" w:date="2014-05-15T15:02:00Z">
        <w:r>
          <w:rPr>
            <w:rFonts w:eastAsia="Times New Roman"/>
          </w:rPr>
          <w:t>of care quality, but also high level</w:t>
        </w:r>
      </w:ins>
      <w:ins w:id="104" w:author="malwan" w:date="2014-05-15T16:43:00Z">
        <w:r w:rsidR="005E1990">
          <w:rPr>
            <w:rFonts w:eastAsia="Times New Roman"/>
          </w:rPr>
          <w:t>s</w:t>
        </w:r>
      </w:ins>
      <w:ins w:id="105" w:author="malwan" w:date="2014-05-15T15:02:00Z">
        <w:r>
          <w:rPr>
            <w:rFonts w:eastAsia="Times New Roman"/>
          </w:rPr>
          <w:t xml:space="preserve"> of satisfaction from </w:t>
        </w:r>
      </w:ins>
      <w:ins w:id="106" w:author="malwan" w:date="2014-05-15T15:03:00Z">
        <w:r w:rsidR="00F03676">
          <w:rPr>
            <w:rFonts w:eastAsia="Times New Roman"/>
          </w:rPr>
          <w:t xml:space="preserve">customers, </w:t>
        </w:r>
      </w:ins>
      <w:ins w:id="107" w:author="malwan" w:date="2014-05-15T16:54:00Z">
        <w:r w:rsidR="00497D67">
          <w:rPr>
            <w:rFonts w:eastAsia="Times New Roman"/>
          </w:rPr>
          <w:t xml:space="preserve">including </w:t>
        </w:r>
      </w:ins>
      <w:ins w:id="108" w:author="malwan" w:date="2014-05-15T15:03:00Z">
        <w:r w:rsidR="005E1990">
          <w:rPr>
            <w:rFonts w:eastAsia="Times New Roman"/>
          </w:rPr>
          <w:t>resident</w:t>
        </w:r>
      </w:ins>
      <w:ins w:id="109" w:author="malwan" w:date="2014-05-15T16:43:00Z">
        <w:r w:rsidR="005E1990">
          <w:rPr>
            <w:rFonts w:eastAsia="Times New Roman"/>
          </w:rPr>
          <w:t>s,</w:t>
        </w:r>
      </w:ins>
      <w:ins w:id="110" w:author="malwan" w:date="2014-05-15T15:03:00Z">
        <w:r w:rsidR="00F03676">
          <w:rPr>
            <w:rFonts w:eastAsia="Times New Roman"/>
          </w:rPr>
          <w:t xml:space="preserve"> clients, family </w:t>
        </w:r>
      </w:ins>
      <w:ins w:id="111" w:author="malwan" w:date="2014-05-15T15:58:00Z">
        <w:r w:rsidR="002B0399">
          <w:rPr>
            <w:rFonts w:eastAsia="Times New Roman"/>
          </w:rPr>
          <w:t>members</w:t>
        </w:r>
      </w:ins>
      <w:ins w:id="112" w:author="malwan" w:date="2014-05-15T16:54:00Z">
        <w:r w:rsidR="00497D67">
          <w:rPr>
            <w:rFonts w:eastAsia="Times New Roman"/>
          </w:rPr>
          <w:t>, LTPAC providers</w:t>
        </w:r>
      </w:ins>
      <w:ins w:id="113" w:author="malwan" w:date="2014-05-15T15:58:00Z">
        <w:r w:rsidR="002B0399">
          <w:rPr>
            <w:rFonts w:eastAsia="Times New Roman"/>
          </w:rPr>
          <w:t xml:space="preserve"> </w:t>
        </w:r>
      </w:ins>
      <w:ins w:id="114" w:author="malwan" w:date="2014-05-15T15:03:00Z">
        <w:r w:rsidR="00497D67">
          <w:rPr>
            <w:rFonts w:eastAsia="Times New Roman"/>
          </w:rPr>
          <w:t>an</w:t>
        </w:r>
      </w:ins>
      <w:ins w:id="115" w:author="malwan" w:date="2014-05-15T16:54:00Z">
        <w:r w:rsidR="00497D67">
          <w:rPr>
            <w:rFonts w:eastAsia="Times New Roman"/>
          </w:rPr>
          <w:t>d</w:t>
        </w:r>
      </w:ins>
      <w:ins w:id="116" w:author="malwan" w:date="2014-05-15T15:03:00Z">
        <w:r w:rsidR="00F03676">
          <w:rPr>
            <w:rFonts w:eastAsia="Times New Roman"/>
          </w:rPr>
          <w:t xml:space="preserve"> other care partners. </w:t>
        </w:r>
      </w:ins>
      <w:ins w:id="117" w:author="malwan" w:date="2014-05-15T16:58:00Z">
        <w:r w:rsidR="00497D67">
          <w:rPr>
            <w:rFonts w:eastAsia="Times New Roman"/>
          </w:rPr>
          <w:t>This</w:t>
        </w:r>
      </w:ins>
      <w:ins w:id="118" w:author="malwan" w:date="2014-05-15T16:56:00Z">
        <w:r w:rsidR="00497D67">
          <w:rPr>
            <w:rFonts w:eastAsia="Times New Roman"/>
          </w:rPr>
          <w:t xml:space="preserve"> </w:t>
        </w:r>
      </w:ins>
      <w:ins w:id="119" w:author="malwan" w:date="2014-05-15T16:57:00Z">
        <w:r w:rsidR="00497D67">
          <w:rPr>
            <w:rFonts w:eastAsia="Times New Roman"/>
          </w:rPr>
          <w:t>consumer</w:t>
        </w:r>
      </w:ins>
      <w:ins w:id="120" w:author="malwan" w:date="2014-05-28T17:28:00Z">
        <w:r w:rsidR="00DD07E4">
          <w:rPr>
            <w:rFonts w:eastAsia="Times New Roman"/>
          </w:rPr>
          <w:t>-</w:t>
        </w:r>
      </w:ins>
      <w:ins w:id="121" w:author="malwan" w:date="2014-05-28T18:07:00Z">
        <w:r w:rsidR="001D02E1">
          <w:rPr>
            <w:rFonts w:eastAsia="Times New Roman"/>
          </w:rPr>
          <w:t xml:space="preserve">orientation </w:t>
        </w:r>
      </w:ins>
      <w:ins w:id="122" w:author="malwan" w:date="2014-05-15T16:57:00Z">
        <w:r w:rsidR="00497D67">
          <w:rPr>
            <w:rFonts w:eastAsia="Times New Roman"/>
          </w:rPr>
          <w:t xml:space="preserve">and </w:t>
        </w:r>
      </w:ins>
      <w:ins w:id="123" w:author="malwan" w:date="2014-05-15T16:42:00Z">
        <w:r w:rsidR="00D06630">
          <w:rPr>
            <w:rFonts w:eastAsia="Times New Roman"/>
          </w:rPr>
          <w:t>transparency</w:t>
        </w:r>
      </w:ins>
      <w:ins w:id="124" w:author="malwan" w:date="2014-05-15T16:41:00Z">
        <w:r w:rsidR="00D06630">
          <w:rPr>
            <w:rFonts w:eastAsia="Times New Roman"/>
          </w:rPr>
          <w:t xml:space="preserve"> </w:t>
        </w:r>
      </w:ins>
      <w:ins w:id="125" w:author="malwan" w:date="2014-05-15T17:03:00Z">
        <w:r w:rsidR="00B97C14">
          <w:rPr>
            <w:rFonts w:eastAsia="Times New Roman"/>
          </w:rPr>
          <w:t>leads to more informed decisions and drives</w:t>
        </w:r>
      </w:ins>
      <w:ins w:id="126" w:author="malwan" w:date="2014-05-15T16:41:00Z">
        <w:r w:rsidR="00D06630">
          <w:rPr>
            <w:rFonts w:eastAsia="Times New Roman"/>
          </w:rPr>
          <w:t xml:space="preserve"> increasing competi</w:t>
        </w:r>
      </w:ins>
      <w:ins w:id="127" w:author="malwan" w:date="2014-05-29T14:45:00Z">
        <w:r w:rsidR="005F0204">
          <w:rPr>
            <w:rFonts w:eastAsia="Times New Roman"/>
          </w:rPr>
          <w:t>ti</w:t>
        </w:r>
      </w:ins>
      <w:ins w:id="128" w:author="malwan" w:date="2014-05-15T16:41:00Z">
        <w:r w:rsidR="00D06630">
          <w:rPr>
            <w:rFonts w:eastAsia="Times New Roman"/>
          </w:rPr>
          <w:t>veness and consolidation</w:t>
        </w:r>
      </w:ins>
      <w:ins w:id="129" w:author="malwan" w:date="2014-05-15T16:43:00Z">
        <w:r w:rsidR="005E1990">
          <w:rPr>
            <w:rFonts w:eastAsia="Times New Roman"/>
          </w:rPr>
          <w:t xml:space="preserve"> in the market place</w:t>
        </w:r>
      </w:ins>
      <w:ins w:id="130" w:author="malwan" w:date="2014-05-15T16:41:00Z">
        <w:r w:rsidR="00D06630">
          <w:rPr>
            <w:rFonts w:eastAsia="Times New Roman"/>
          </w:rPr>
          <w:t xml:space="preserve">. </w:t>
        </w:r>
      </w:ins>
    </w:p>
    <w:p w:rsidR="006877ED" w:rsidRDefault="006877ED" w:rsidP="006877ED">
      <w:pPr>
        <w:rPr>
          <w:rFonts w:eastAsia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48" w:space="0" w:color="2D50B1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8"/>
        <w:gridCol w:w="9288"/>
      </w:tblGrid>
      <w:tr w:rsidR="006877ED" w:rsidTr="001B06D4">
        <w:tc>
          <w:tcPr>
            <w:tcW w:w="288" w:type="dxa"/>
          </w:tcPr>
          <w:p w:rsidR="006877ED" w:rsidRDefault="006877ED" w:rsidP="001B06D4">
            <w:pPr>
              <w:spacing w:line="276" w:lineRule="auto"/>
            </w:pPr>
          </w:p>
        </w:tc>
        <w:tc>
          <w:tcPr>
            <w:tcW w:w="9288" w:type="dxa"/>
          </w:tcPr>
          <w:p w:rsidR="006877ED" w:rsidRPr="00E75C2F" w:rsidRDefault="006877ED" w:rsidP="001B06D4">
            <w:pPr>
              <w:spacing w:line="276" w:lineRule="auto"/>
              <w:rPr>
                <w:rStyle w:val="Strong"/>
                <w:color w:val="548DD4" w:themeColor="text2" w:themeTint="99"/>
              </w:rPr>
            </w:pPr>
            <w:r w:rsidRPr="00154F63">
              <w:rPr>
                <w:rStyle w:val="Strong"/>
                <w:color w:val="2D50B1"/>
              </w:rPr>
              <w:t>KEY PRIORITIES</w:t>
            </w:r>
            <w:r w:rsidRPr="00E75C2F">
              <w:rPr>
                <w:rStyle w:val="Strong"/>
                <w:color w:val="548DD4" w:themeColor="text2" w:themeTint="99"/>
              </w:rPr>
              <w:t>:</w:t>
            </w:r>
          </w:p>
          <w:p w:rsidR="006877ED" w:rsidRDefault="006877ED" w:rsidP="001B06D4">
            <w:pPr>
              <w:spacing w:line="27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Encourage LT</w:t>
            </w:r>
            <w:r w:rsidRPr="00704081">
              <w:rPr>
                <w:rFonts w:eastAsia="Times New Roman"/>
                <w:bCs/>
              </w:rPr>
              <w:t>P</w:t>
            </w:r>
            <w:r>
              <w:rPr>
                <w:rFonts w:eastAsia="Times New Roman"/>
                <w:bCs/>
              </w:rPr>
              <w:t>AC providers to adopt health IT</w:t>
            </w:r>
            <w:ins w:id="131" w:author="malwan" w:date="2014-05-15T15:08:00Z">
              <w:r w:rsidR="007E5453">
                <w:rPr>
                  <w:rFonts w:eastAsia="Times New Roman"/>
                  <w:bCs/>
                </w:rPr>
                <w:t xml:space="preserve">, including </w:t>
              </w:r>
            </w:ins>
            <w:ins w:id="132" w:author="malwan" w:date="2014-05-22T16:10:00Z">
              <w:r w:rsidR="00070034">
                <w:rPr>
                  <w:rFonts w:eastAsia="Times New Roman"/>
                  <w:bCs/>
                </w:rPr>
                <w:t>EHR</w:t>
              </w:r>
            </w:ins>
            <w:ins w:id="133" w:author="malwan" w:date="2014-05-22T16:11:00Z">
              <w:r w:rsidR="00070034">
                <w:rPr>
                  <w:rFonts w:eastAsia="Times New Roman"/>
                  <w:bCs/>
                </w:rPr>
                <w:t xml:space="preserve"> </w:t>
              </w:r>
            </w:ins>
            <w:ins w:id="134" w:author="malwan" w:date="2014-05-15T15:08:00Z">
              <w:r w:rsidR="00070034">
                <w:rPr>
                  <w:rFonts w:eastAsia="Times New Roman"/>
                  <w:bCs/>
                </w:rPr>
                <w:t>advanced functionalities</w:t>
              </w:r>
            </w:ins>
            <w:ins w:id="135" w:author="malwan" w:date="2014-05-22T16:10:00Z">
              <w:r w:rsidR="00070034">
                <w:rPr>
                  <w:rFonts w:eastAsia="Times New Roman"/>
                  <w:bCs/>
                </w:rPr>
                <w:t xml:space="preserve"> </w:t>
              </w:r>
            </w:ins>
            <w:ins w:id="136" w:author="malwan" w:date="2014-05-15T15:08:00Z">
              <w:r w:rsidR="007E5453">
                <w:rPr>
                  <w:rFonts w:eastAsia="Times New Roman"/>
                  <w:bCs/>
                </w:rPr>
                <w:t xml:space="preserve">like analytics, quality reporting, </w:t>
              </w:r>
            </w:ins>
            <w:ins w:id="137" w:author="malwan" w:date="2014-05-15T15:09:00Z">
              <w:r w:rsidR="007E5453">
                <w:rPr>
                  <w:rFonts w:eastAsia="Times New Roman"/>
                  <w:bCs/>
                </w:rPr>
                <w:t>cl</w:t>
              </w:r>
              <w:r w:rsidR="00070034">
                <w:rPr>
                  <w:rFonts w:eastAsia="Times New Roman"/>
                  <w:bCs/>
                </w:rPr>
                <w:t>inical decision support systems</w:t>
              </w:r>
              <w:r w:rsidR="007E5453">
                <w:rPr>
                  <w:rFonts w:eastAsia="Times New Roman"/>
                  <w:bCs/>
                </w:rPr>
                <w:t xml:space="preserve"> and health information exchange capabilities</w:t>
              </w:r>
            </w:ins>
            <w:ins w:id="138" w:author="malwan" w:date="2014-05-28T18:22:00Z">
              <w:r w:rsidR="0019043B">
                <w:rPr>
                  <w:rFonts w:eastAsia="Times New Roman"/>
                  <w:bCs/>
                </w:rPr>
                <w:t>,</w:t>
              </w:r>
            </w:ins>
            <w:ins w:id="139" w:author="malwan" w:date="2014-05-22T16:11:00Z">
              <w:r w:rsidR="00070034">
                <w:rPr>
                  <w:rFonts w:eastAsia="Times New Roman"/>
                  <w:bCs/>
                </w:rPr>
                <w:t xml:space="preserve"> </w:t>
              </w:r>
            </w:ins>
            <w:del w:id="140" w:author="malwan" w:date="2014-05-22T16:11:00Z">
              <w:r w:rsidDel="00070034">
                <w:rPr>
                  <w:rFonts w:eastAsia="Times New Roman"/>
                  <w:bCs/>
                </w:rPr>
                <w:delText xml:space="preserve"> </w:delText>
              </w:r>
            </w:del>
            <w:ins w:id="141" w:author="malwan" w:date="2014-05-22T16:11:00Z">
              <w:r w:rsidR="00070034">
                <w:rPr>
                  <w:rFonts w:eastAsia="Times New Roman"/>
                  <w:bCs/>
                </w:rPr>
                <w:t xml:space="preserve">as well as </w:t>
              </w:r>
              <w:proofErr w:type="spellStart"/>
              <w:r w:rsidR="00070034">
                <w:rPr>
                  <w:rFonts w:eastAsia="Times New Roman"/>
                  <w:bCs/>
                </w:rPr>
                <w:t>telehealth</w:t>
              </w:r>
              <w:proofErr w:type="spellEnd"/>
              <w:r w:rsidR="00070034">
                <w:rPr>
                  <w:rFonts w:eastAsia="Times New Roman"/>
                  <w:bCs/>
                </w:rPr>
                <w:t xml:space="preserve"> </w:t>
              </w:r>
            </w:ins>
            <w:r>
              <w:rPr>
                <w:rFonts w:eastAsia="Times New Roman"/>
                <w:bCs/>
              </w:rPr>
              <w:t xml:space="preserve">and demonstrate </w:t>
            </w:r>
            <w:ins w:id="142" w:author="malwan" w:date="2014-05-22T16:10:00Z">
              <w:r w:rsidR="00070034">
                <w:rPr>
                  <w:rFonts w:eastAsia="Times New Roman"/>
                  <w:bCs/>
                </w:rPr>
                <w:t xml:space="preserve">that </w:t>
              </w:r>
            </w:ins>
            <w:r>
              <w:rPr>
                <w:rFonts w:eastAsia="Times New Roman"/>
                <w:bCs/>
              </w:rPr>
              <w:t>they can:</w:t>
            </w:r>
          </w:p>
          <w:p w:rsidR="006877ED" w:rsidRPr="00704081" w:rsidRDefault="006877ED" w:rsidP="001B06D4">
            <w:pPr>
              <w:spacing w:line="276" w:lineRule="auto"/>
              <w:rPr>
                <w:rFonts w:eastAsia="Times New Roman"/>
              </w:rPr>
            </w:pPr>
          </w:p>
          <w:p w:rsidR="006877ED" w:rsidRDefault="006877ED" w:rsidP="006877E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eastAsia="Times New Roman"/>
              </w:rPr>
            </w:pPr>
            <w:del w:id="143" w:author="malwan" w:date="2014-05-15T15:10:00Z">
              <w:r w:rsidRPr="008F1C4E" w:rsidDel="007E5453">
                <w:rPr>
                  <w:rFonts w:eastAsia="Times New Roman"/>
                </w:rPr>
                <w:delText>Streamline processes, increase efficiencies</w:delText>
              </w:r>
              <w:r w:rsidDel="007E5453">
                <w:rPr>
                  <w:rFonts w:eastAsia="Times New Roman"/>
                </w:rPr>
                <w:delText>,</w:delText>
              </w:r>
              <w:r w:rsidRPr="008F1C4E" w:rsidDel="007E5453">
                <w:rPr>
                  <w:rFonts w:eastAsia="Times New Roman"/>
                </w:rPr>
                <w:delText xml:space="preserve"> and reduce </w:delText>
              </w:r>
              <w:r w:rsidDel="007E5453">
                <w:rPr>
                  <w:rFonts w:eastAsia="Times New Roman"/>
                </w:rPr>
                <w:delText xml:space="preserve">their operating </w:delText>
              </w:r>
              <w:r w:rsidRPr="008F1C4E" w:rsidDel="007E5453">
                <w:rPr>
                  <w:rFonts w:eastAsia="Times New Roman"/>
                </w:rPr>
                <w:delText>cost</w:delText>
              </w:r>
              <w:r w:rsidDel="007E5453">
                <w:rPr>
                  <w:rFonts w:eastAsia="Times New Roman"/>
                </w:rPr>
                <w:delText>s</w:delText>
              </w:r>
            </w:del>
            <w:ins w:id="144" w:author="malwan" w:date="2014-05-15T15:10:00Z">
              <w:r w:rsidR="007E5453">
                <w:rPr>
                  <w:rFonts w:eastAsia="Times New Roman"/>
                </w:rPr>
                <w:t xml:space="preserve">Drive continuous quality improvement initiatives </w:t>
              </w:r>
            </w:ins>
            <w:ins w:id="145" w:author="malwan" w:date="2014-05-15T15:31:00Z">
              <w:r w:rsidR="00FA2096">
                <w:rPr>
                  <w:rFonts w:eastAsia="Times New Roman"/>
                </w:rPr>
                <w:t>to</w:t>
              </w:r>
            </w:ins>
            <w:ins w:id="146" w:author="malwan" w:date="2014-05-15T15:10:00Z">
              <w:r w:rsidR="007E5453">
                <w:rPr>
                  <w:rFonts w:eastAsia="Times New Roman"/>
                </w:rPr>
                <w:t xml:space="preserve"> improve quality of care, including reducing unnecessary hospitalizations and hospital readmission</w:t>
              </w:r>
            </w:ins>
            <w:r>
              <w:rPr>
                <w:rFonts w:eastAsia="Times New Roman"/>
              </w:rPr>
              <w:t>.</w:t>
            </w:r>
          </w:p>
          <w:p w:rsidR="00083C84" w:rsidRDefault="00083C84" w:rsidP="00083C8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eastAsia="Times New Roman"/>
              </w:rPr>
            </w:pPr>
            <w:moveToRangeStart w:id="147" w:author="malwan" w:date="2014-05-15T15:15:00Z" w:name="move387930228"/>
            <w:moveTo w:id="148" w:author="malwan" w:date="2014-05-15T15:15:00Z">
              <w:r>
                <w:rPr>
                  <w:rFonts w:eastAsia="Times New Roman"/>
                </w:rPr>
                <w:t>Exchange electronic health information across care settings to support care coordination during shared care and transitions of care.</w:t>
              </w:r>
            </w:moveTo>
          </w:p>
          <w:moveToRangeEnd w:id="147"/>
          <w:p w:rsidR="006877ED" w:rsidRDefault="006877ED" w:rsidP="006877E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eastAsia="Times New Roman"/>
              </w:rPr>
            </w:pPr>
            <w:del w:id="149" w:author="malwan" w:date="2014-05-15T15:31:00Z">
              <w:r w:rsidRPr="008F1C4E" w:rsidDel="00FA2096">
                <w:rPr>
                  <w:rFonts w:eastAsia="Times New Roman"/>
                </w:rPr>
                <w:delText xml:space="preserve">Enable </w:delText>
              </w:r>
            </w:del>
            <w:ins w:id="150" w:author="malwan" w:date="2014-05-15T15:31:00Z">
              <w:r w:rsidR="00FA2096">
                <w:rPr>
                  <w:rFonts w:eastAsia="Times New Roman"/>
                </w:rPr>
                <w:t xml:space="preserve">Experiment </w:t>
              </w:r>
            </w:ins>
            <w:ins w:id="151" w:author="malwan" w:date="2014-05-15T15:32:00Z">
              <w:r w:rsidR="00FA2096">
                <w:rPr>
                  <w:rFonts w:eastAsia="Times New Roman"/>
                </w:rPr>
                <w:t xml:space="preserve">with </w:t>
              </w:r>
            </w:ins>
            <w:r w:rsidRPr="008F1C4E">
              <w:rPr>
                <w:rFonts w:eastAsia="Times New Roman"/>
              </w:rPr>
              <w:t xml:space="preserve">new </w:t>
            </w:r>
            <w:ins w:id="152" w:author="malwan" w:date="2014-05-15T15:32:00Z">
              <w:r w:rsidR="00FA2096">
                <w:rPr>
                  <w:rFonts w:eastAsia="Times New Roman"/>
                </w:rPr>
                <w:t xml:space="preserve">entrepreneurial </w:t>
              </w:r>
            </w:ins>
            <w:r w:rsidRPr="008F1C4E">
              <w:rPr>
                <w:rFonts w:eastAsia="Times New Roman"/>
              </w:rPr>
              <w:t>business models, including integrated/coordinated care models</w:t>
            </w:r>
            <w:ins w:id="153" w:author="malwan" w:date="2014-05-15T15:32:00Z">
              <w:r w:rsidR="00FA2096">
                <w:rPr>
                  <w:rFonts w:eastAsia="Times New Roman"/>
                </w:rPr>
                <w:t xml:space="preserve">, risk sharing partnerships with hospitals, physician groups, ACOs and payers in </w:t>
              </w:r>
            </w:ins>
            <w:ins w:id="154" w:author="malwan" w:date="2014-05-22T16:15:00Z">
              <w:r w:rsidR="00070034">
                <w:rPr>
                  <w:rFonts w:eastAsia="Times New Roman"/>
                </w:rPr>
                <w:t xml:space="preserve">their </w:t>
              </w:r>
            </w:ins>
            <w:ins w:id="155" w:author="malwan" w:date="2014-05-15T15:32:00Z">
              <w:r w:rsidR="00FA2096">
                <w:rPr>
                  <w:rFonts w:eastAsia="Times New Roman"/>
                </w:rPr>
                <w:t>areas of strong competencies</w:t>
              </w:r>
            </w:ins>
            <w:ins w:id="156" w:author="malwan" w:date="2014-05-22T16:15:00Z">
              <w:r w:rsidR="00070034">
                <w:rPr>
                  <w:rFonts w:eastAsia="Times New Roman"/>
                </w:rPr>
                <w:t xml:space="preserve"> to </w:t>
              </w:r>
            </w:ins>
            <w:ins w:id="157" w:author="malwan" w:date="2014-05-22T16:16:00Z">
              <w:r w:rsidR="00070034">
                <w:rPr>
                  <w:rFonts w:eastAsia="Times New Roman"/>
                </w:rPr>
                <w:t>increase the</w:t>
              </w:r>
            </w:ins>
            <w:ins w:id="158" w:author="malwan" w:date="2014-05-22T16:15:00Z">
              <w:r w:rsidR="00070034">
                <w:rPr>
                  <w:rFonts w:eastAsia="Times New Roman"/>
                </w:rPr>
                <w:t xml:space="preserve"> </w:t>
              </w:r>
            </w:ins>
            <w:ins w:id="159" w:author="malwan" w:date="2014-05-22T16:16:00Z">
              <w:r w:rsidR="00070034">
                <w:rPr>
                  <w:rFonts w:eastAsia="Times New Roman"/>
                </w:rPr>
                <w:t>likelihood</w:t>
              </w:r>
            </w:ins>
            <w:ins w:id="160" w:author="malwan" w:date="2014-05-22T16:15:00Z">
              <w:r w:rsidR="00070034">
                <w:rPr>
                  <w:rFonts w:eastAsia="Times New Roman"/>
                </w:rPr>
                <w:t xml:space="preserve"> </w:t>
              </w:r>
            </w:ins>
            <w:ins w:id="161" w:author="malwan" w:date="2014-05-22T16:16:00Z">
              <w:r w:rsidR="00070034">
                <w:rPr>
                  <w:rFonts w:eastAsia="Times New Roman"/>
                </w:rPr>
                <w:t>of success</w:t>
              </w:r>
            </w:ins>
            <w:r>
              <w:rPr>
                <w:rFonts w:eastAsia="Times New Roman"/>
              </w:rPr>
              <w:t>.</w:t>
            </w:r>
          </w:p>
          <w:p w:rsidR="00000000" w:rsidRDefault="006C1D0D">
            <w:pPr>
              <w:rPr>
                <w:rFonts w:eastAsia="Times New Roman"/>
                <w:rPrChange w:id="162" w:author="malwan" w:date="2014-05-22T16:17:00Z">
                  <w:rPr/>
                </w:rPrChange>
              </w:rPr>
              <w:pPrChange w:id="163" w:author="malwan" w:date="2014-05-22T16:17:00Z">
                <w:pPr>
                  <w:pStyle w:val="ListParagraph"/>
                  <w:numPr>
                    <w:numId w:val="3"/>
                  </w:numPr>
                  <w:spacing w:line="276" w:lineRule="auto"/>
                  <w:ind w:left="360" w:hanging="360"/>
                </w:pPr>
              </w:pPrChange>
            </w:pPr>
            <w:moveFromRangeStart w:id="164" w:author="malwan" w:date="2014-05-15T15:15:00Z" w:name="move387930228"/>
            <w:moveFrom w:id="165" w:author="malwan" w:date="2014-05-15T15:15:00Z">
              <w:r w:rsidRPr="006C1D0D">
                <w:rPr>
                  <w:rFonts w:asciiTheme="minorHAnsi" w:eastAsia="Times New Roman" w:hAnsiTheme="minorHAnsi" w:cstheme="minorBidi"/>
                  <w:rPrChange w:id="166" w:author="malwan" w:date="2014-05-22T16:17:00Z">
                    <w:rPr/>
                  </w:rPrChange>
                </w:rPr>
                <w:t>Exchange electronic health information across care settings to support care coordination during shared care and transitions of care.</w:t>
              </w:r>
            </w:moveFrom>
          </w:p>
          <w:moveFromRangeEnd w:id="164"/>
          <w:p w:rsidR="006877ED" w:rsidRPr="00ED0BF3" w:rsidRDefault="006877ED" w:rsidP="00FA2096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eastAsia="Times New Roman"/>
              </w:rPr>
            </w:pPr>
            <w:del w:id="167" w:author="malwan" w:date="2014-05-15T15:33:00Z">
              <w:r w:rsidDel="00FA2096">
                <w:rPr>
                  <w:rFonts w:eastAsia="Times New Roman"/>
                </w:rPr>
                <w:delText>Achieve transparent</w:delText>
              </w:r>
            </w:del>
            <w:ins w:id="168" w:author="malwan" w:date="2014-05-15T15:33:00Z">
              <w:r w:rsidR="00FA2096">
                <w:rPr>
                  <w:rFonts w:eastAsia="Times New Roman"/>
                </w:rPr>
                <w:t xml:space="preserve">Document and disseminate </w:t>
              </w:r>
            </w:ins>
            <w:ins w:id="169" w:author="malwan" w:date="2014-05-22T16:18:00Z">
              <w:r w:rsidR="00070034">
                <w:rPr>
                  <w:rFonts w:eastAsia="Times New Roman"/>
                </w:rPr>
                <w:t xml:space="preserve">best practices, </w:t>
              </w:r>
            </w:ins>
            <w:ins w:id="170" w:author="malwan" w:date="2014-05-15T15:33:00Z">
              <w:r w:rsidR="00FA2096">
                <w:rPr>
                  <w:rFonts w:eastAsia="Times New Roman"/>
                </w:rPr>
                <w:t>achieved</w:t>
              </w:r>
            </w:ins>
            <w:r>
              <w:rPr>
                <w:rFonts w:eastAsia="Times New Roman"/>
              </w:rPr>
              <w:t xml:space="preserve"> quality outcomes</w:t>
            </w:r>
            <w:ins w:id="171" w:author="malwan" w:date="2014-05-15T15:34:00Z">
              <w:r w:rsidR="00FA2096">
                <w:rPr>
                  <w:rFonts w:eastAsia="Times New Roman"/>
                </w:rPr>
                <w:t>, including</w:t>
              </w:r>
            </w:ins>
            <w:del w:id="172" w:author="malwan" w:date="2014-05-15T15:34:00Z">
              <w:r w:rsidDel="00FA2096">
                <w:rPr>
                  <w:rFonts w:eastAsia="Times New Roman"/>
                </w:rPr>
                <w:delText xml:space="preserve"> and</w:delText>
              </w:r>
            </w:del>
            <w:r>
              <w:rPr>
                <w:rFonts w:eastAsia="Times New Roman"/>
              </w:rPr>
              <w:t xml:space="preserve"> reduce</w:t>
            </w:r>
            <w:ins w:id="173" w:author="malwan" w:date="2014-05-15T15:34:00Z">
              <w:r w:rsidR="00FA2096">
                <w:rPr>
                  <w:rFonts w:eastAsia="Times New Roman"/>
                </w:rPr>
                <w:t>d</w:t>
              </w:r>
            </w:ins>
            <w:r>
              <w:rPr>
                <w:rFonts w:eastAsia="Times New Roman"/>
              </w:rPr>
              <w:t xml:space="preserve"> re-admission rates</w:t>
            </w:r>
            <w:ins w:id="174" w:author="malwan" w:date="2014-05-15T15:58:00Z">
              <w:r w:rsidR="002B0399">
                <w:rPr>
                  <w:rFonts w:eastAsia="Times New Roman"/>
                </w:rPr>
                <w:t>, client satisfaction</w:t>
              </w:r>
            </w:ins>
            <w:r>
              <w:rPr>
                <w:rFonts w:eastAsia="Times New Roman"/>
              </w:rPr>
              <w:t xml:space="preserve"> and costs</w:t>
            </w:r>
            <w:del w:id="175" w:author="malwan" w:date="2014-05-15T15:35:00Z">
              <w:r w:rsidDel="00FA2096">
                <w:rPr>
                  <w:rFonts w:eastAsia="Times New Roman"/>
                </w:rPr>
                <w:delText xml:space="preserve"> to payers</w:delText>
              </w:r>
            </w:del>
            <w:ins w:id="176" w:author="malwan" w:date="2014-05-15T15:34:00Z">
              <w:r w:rsidR="00FA2096">
                <w:rPr>
                  <w:rFonts w:eastAsia="Times New Roman"/>
                </w:rPr>
                <w:t xml:space="preserve">, </w:t>
              </w:r>
            </w:ins>
            <w:ins w:id="177" w:author="malwan" w:date="2014-05-22T16:17:00Z">
              <w:r w:rsidR="001D02E1">
                <w:rPr>
                  <w:rFonts w:eastAsia="Times New Roman"/>
                </w:rPr>
                <w:t>as well as financial outcomes</w:t>
              </w:r>
            </w:ins>
            <w:ins w:id="178" w:author="malwan" w:date="2014-05-28T18:10:00Z">
              <w:r w:rsidR="001D02E1">
                <w:rPr>
                  <w:rFonts w:eastAsia="Times New Roman"/>
                </w:rPr>
                <w:t>, to other providers</w:t>
              </w:r>
            </w:ins>
            <w:del w:id="179" w:author="malwan" w:date="2014-05-15T15:34:00Z">
              <w:r w:rsidDel="00FA2096">
                <w:rPr>
                  <w:rFonts w:eastAsia="Times New Roman"/>
                </w:rPr>
                <w:delText xml:space="preserve"> and strategic partners</w:delText>
              </w:r>
            </w:del>
            <w:r>
              <w:rPr>
                <w:rFonts w:eastAsia="Times New Roman"/>
              </w:rPr>
              <w:t>.</w:t>
            </w:r>
          </w:p>
        </w:tc>
      </w:tr>
    </w:tbl>
    <w:p w:rsidR="006877ED" w:rsidRDefault="006877ED" w:rsidP="006877ED"/>
    <w:tbl>
      <w:tblPr>
        <w:tblStyle w:val="TableGrid"/>
        <w:tblW w:w="0" w:type="auto"/>
        <w:tblBorders>
          <w:top w:val="none" w:sz="0" w:space="0" w:color="auto"/>
          <w:left w:val="single" w:sz="48" w:space="0" w:color="2D50B1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8"/>
        <w:gridCol w:w="9288"/>
      </w:tblGrid>
      <w:tr w:rsidR="006877ED" w:rsidTr="001B06D4">
        <w:tc>
          <w:tcPr>
            <w:tcW w:w="288" w:type="dxa"/>
          </w:tcPr>
          <w:p w:rsidR="006877ED" w:rsidRDefault="006877ED" w:rsidP="001B06D4">
            <w:pPr>
              <w:spacing w:line="276" w:lineRule="auto"/>
            </w:pPr>
          </w:p>
        </w:tc>
        <w:tc>
          <w:tcPr>
            <w:tcW w:w="9288" w:type="dxa"/>
          </w:tcPr>
          <w:p w:rsidR="006877ED" w:rsidRPr="00E75C2F" w:rsidRDefault="006877ED" w:rsidP="001B06D4">
            <w:pPr>
              <w:spacing w:line="276" w:lineRule="auto"/>
              <w:rPr>
                <w:color w:val="548DD4" w:themeColor="text2" w:themeTint="99"/>
              </w:rPr>
            </w:pPr>
            <w:r w:rsidRPr="00154F63">
              <w:rPr>
                <w:rStyle w:val="Strong"/>
                <w:color w:val="2D50B1"/>
              </w:rPr>
              <w:t>OBJECTIVES AND STRATEGIES TO PURSUE</w:t>
            </w:r>
            <w:r w:rsidRPr="00E75C2F">
              <w:rPr>
                <w:rStyle w:val="Strong"/>
                <w:color w:val="548DD4" w:themeColor="text2" w:themeTint="99"/>
              </w:rPr>
              <w:t>:</w:t>
            </w:r>
          </w:p>
          <w:p w:rsidR="006877ED" w:rsidRDefault="006877ED" w:rsidP="006877E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LTPAC providers must </w:t>
            </w:r>
            <w:ins w:id="180" w:author="malwan" w:date="2014-05-22T16:23:00Z">
              <w:r w:rsidR="008509F7">
                <w:rPr>
                  <w:rFonts w:eastAsia="Times New Roman"/>
                </w:rPr>
                <w:t xml:space="preserve">proactively </w:t>
              </w:r>
            </w:ins>
            <w:r>
              <w:rPr>
                <w:rFonts w:eastAsia="Times New Roman"/>
              </w:rPr>
              <w:t>adopt and use h</w:t>
            </w:r>
            <w:r w:rsidRPr="00395D52">
              <w:rPr>
                <w:rFonts w:eastAsia="Times New Roman"/>
              </w:rPr>
              <w:t xml:space="preserve">ealth IT </w:t>
            </w:r>
            <w:r>
              <w:rPr>
                <w:rFonts w:eastAsia="Times New Roman"/>
              </w:rPr>
              <w:t xml:space="preserve">to </w:t>
            </w:r>
            <w:ins w:id="181" w:author="malwan" w:date="2014-05-22T16:22:00Z">
              <w:r w:rsidR="008509F7">
                <w:rPr>
                  <w:rFonts w:eastAsia="Times New Roman"/>
                </w:rPr>
                <w:t>drive continuous quality improvement initiatives to improve quality of care, including reducing unnecessary hospitalizations and hospital readmission</w:t>
              </w:r>
              <w:r w:rsidR="008509F7" w:rsidDel="008509F7">
                <w:rPr>
                  <w:rFonts w:eastAsia="Times New Roman"/>
                </w:rPr>
                <w:t xml:space="preserve"> </w:t>
              </w:r>
            </w:ins>
            <w:del w:id="182" w:author="malwan" w:date="2014-05-22T16:22:00Z">
              <w:r w:rsidDel="008509F7">
                <w:rPr>
                  <w:rFonts w:eastAsia="Times New Roman"/>
                </w:rPr>
                <w:delText xml:space="preserve">improve care and efficiencies </w:delText>
              </w:r>
            </w:del>
            <w:r>
              <w:rPr>
                <w:rFonts w:eastAsia="Times New Roman"/>
              </w:rPr>
              <w:t xml:space="preserve">rather </w:t>
            </w:r>
            <w:r w:rsidRPr="00395D52">
              <w:rPr>
                <w:rFonts w:eastAsia="Times New Roman"/>
              </w:rPr>
              <w:t>than</w:t>
            </w:r>
            <w:ins w:id="183" w:author="malwan" w:date="2014-05-22T16:22:00Z">
              <w:r w:rsidR="008509F7">
                <w:rPr>
                  <w:rFonts w:eastAsia="Times New Roman"/>
                </w:rPr>
                <w:t xml:space="preserve"> passive</w:t>
              </w:r>
            </w:ins>
            <w:ins w:id="184" w:author="malwan" w:date="2014-05-22T16:24:00Z">
              <w:r w:rsidR="008509F7">
                <w:rPr>
                  <w:rFonts w:eastAsia="Times New Roman"/>
                </w:rPr>
                <w:t>ly</w:t>
              </w:r>
            </w:ins>
            <w:ins w:id="185" w:author="malwan" w:date="2014-05-22T17:10:00Z">
              <w:r w:rsidR="00B17857">
                <w:rPr>
                  <w:rFonts w:eastAsia="Times New Roman"/>
                </w:rPr>
                <w:t xml:space="preserve"> </w:t>
              </w:r>
            </w:ins>
            <w:del w:id="186" w:author="malwan" w:date="2014-05-22T16:22:00Z">
              <w:r w:rsidRPr="00395D52" w:rsidDel="008509F7">
                <w:rPr>
                  <w:rFonts w:eastAsia="Times New Roman"/>
                </w:rPr>
                <w:delText xml:space="preserve"> just </w:delText>
              </w:r>
            </w:del>
            <w:r w:rsidRPr="00395D52">
              <w:rPr>
                <w:rFonts w:eastAsia="Times New Roman"/>
              </w:rPr>
              <w:t xml:space="preserve">collecting the data necessary for mandated regulatory assessments and billing. </w:t>
            </w:r>
          </w:p>
          <w:p w:rsidR="006877ED" w:rsidRDefault="006877ED" w:rsidP="006877ED">
            <w:pPr>
              <w:pStyle w:val="ListParagraph"/>
              <w:numPr>
                <w:ilvl w:val="1"/>
                <w:numId w:val="4"/>
              </w:numPr>
              <w:spacing w:line="276" w:lineRule="auto"/>
              <w:ind w:left="1350"/>
              <w:rPr>
                <w:rFonts w:eastAsia="Times New Roman"/>
              </w:rPr>
            </w:pPr>
            <w:r w:rsidRPr="00483329">
              <w:rPr>
                <w:rFonts w:eastAsia="Times New Roman"/>
              </w:rPr>
              <w:t>LTPAC providers must not only implement health IT, but</w:t>
            </w:r>
            <w:r>
              <w:rPr>
                <w:rFonts w:eastAsia="Times New Roman"/>
              </w:rPr>
              <w:t xml:space="preserve"> also</w:t>
            </w:r>
            <w:r w:rsidRPr="00483329">
              <w:rPr>
                <w:rFonts w:eastAsia="Times New Roman"/>
              </w:rPr>
              <w:t xml:space="preserve"> must deeply </w:t>
            </w:r>
            <w:r w:rsidRPr="00483329">
              <w:rPr>
                <w:rFonts w:eastAsia="Times New Roman"/>
              </w:rPr>
              <w:lastRenderedPageBreak/>
              <w:t>integrate it into care processes</w:t>
            </w:r>
            <w:r>
              <w:rPr>
                <w:rFonts w:eastAsia="Times New Roman"/>
              </w:rPr>
              <w:t xml:space="preserve"> by collecting and sharing information in ways that streamline activities and allow for better management of resources and risks. This requires </w:t>
            </w:r>
            <w:r w:rsidRPr="004825F1">
              <w:rPr>
                <w:rFonts w:eastAsia="Times New Roman"/>
              </w:rPr>
              <w:t xml:space="preserve">providers </w:t>
            </w:r>
            <w:r>
              <w:rPr>
                <w:rFonts w:eastAsia="Times New Roman"/>
              </w:rPr>
              <w:t>to</w:t>
            </w:r>
            <w:r w:rsidRPr="004825F1">
              <w:rPr>
                <w:rFonts w:eastAsia="Times New Roman"/>
              </w:rPr>
              <w:t xml:space="preserve"> train staff on </w:t>
            </w:r>
            <w:r>
              <w:rPr>
                <w:rFonts w:eastAsia="Times New Roman"/>
              </w:rPr>
              <w:t>process improvement, health IT and</w:t>
            </w:r>
            <w:r w:rsidRPr="004825F1">
              <w:rPr>
                <w:rFonts w:eastAsia="Times New Roman"/>
              </w:rPr>
              <w:t xml:space="preserve"> how to effectively </w:t>
            </w:r>
            <w:r>
              <w:rPr>
                <w:rFonts w:eastAsia="Times New Roman"/>
              </w:rPr>
              <w:t>use these systems to improve care.</w:t>
            </w:r>
          </w:p>
          <w:p w:rsidR="006877ED" w:rsidRPr="0097639C" w:rsidRDefault="006877ED" w:rsidP="006877ED">
            <w:pPr>
              <w:pStyle w:val="ListParagraph"/>
              <w:numPr>
                <w:ilvl w:val="1"/>
                <w:numId w:val="4"/>
              </w:numPr>
              <w:spacing w:line="276" w:lineRule="auto"/>
              <w:ind w:left="1350"/>
              <w:rPr>
                <w:rFonts w:eastAsia="Times New Roman"/>
              </w:rPr>
            </w:pPr>
            <w:r w:rsidRPr="0097639C">
              <w:rPr>
                <w:rFonts w:eastAsia="Times New Roman"/>
              </w:rPr>
              <w:t xml:space="preserve">Providers should integrate assessing the impact of the implementation of health IT on business processes and care outcomes as part of their on-going quality improvement and operations management efforts. </w:t>
            </w:r>
          </w:p>
          <w:p w:rsidR="008509F7" w:rsidRDefault="008509F7" w:rsidP="006877E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ins w:id="187" w:author="malwan" w:date="2014-05-22T16:25:00Z"/>
                <w:rFonts w:eastAsia="Times New Roman"/>
              </w:rPr>
            </w:pPr>
            <w:ins w:id="188" w:author="malwan" w:date="2014-05-22T16:26:00Z">
              <w:r>
                <w:rPr>
                  <w:rFonts w:eastAsia="Times New Roman"/>
                </w:rPr>
                <w:t>Exchange electronic health information across care settings to support care coordination during shared care and transitions of care.</w:t>
              </w:r>
            </w:ins>
          </w:p>
          <w:p w:rsidR="006877ED" w:rsidDel="008509F7" w:rsidRDefault="006877ED" w:rsidP="006877E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del w:id="189" w:author="malwan" w:date="2014-05-22T16:26:00Z"/>
                <w:rFonts w:eastAsia="Times New Roman"/>
              </w:rPr>
            </w:pPr>
            <w:del w:id="190" w:author="malwan" w:date="2014-05-22T16:26:00Z">
              <w:r w:rsidDel="008509F7">
                <w:rPr>
                  <w:rFonts w:eastAsia="Times New Roman"/>
                </w:rPr>
                <w:delText xml:space="preserve">Interoperable EHRs and LTPAC Certification: </w:delText>
              </w:r>
              <w:r w:rsidRPr="00395D52" w:rsidDel="008509F7">
                <w:rPr>
                  <w:rFonts w:eastAsia="Times New Roman"/>
                </w:rPr>
                <w:delText xml:space="preserve">The </w:delText>
              </w:r>
              <w:r w:rsidDel="008509F7">
                <w:rPr>
                  <w:rFonts w:eastAsia="Times New Roman"/>
                </w:rPr>
                <w:delText>CCHIT,</w:delText>
              </w:r>
              <w:r w:rsidRPr="00395D52" w:rsidDel="008509F7">
                <w:rPr>
                  <w:rFonts w:eastAsia="Times New Roman"/>
                </w:rPr>
                <w:delText xml:space="preserve"> with leadership from LTPAC providers and vendors, defined certification criteria in 2011. Three vendors have passed the certification process</w:delText>
              </w:r>
              <w:r w:rsidDel="008509F7">
                <w:rPr>
                  <w:rFonts w:eastAsia="Times New Roman"/>
                </w:rPr>
                <w:delText xml:space="preserve"> to date</w:delText>
              </w:r>
              <w:r w:rsidRPr="00395D52" w:rsidDel="008509F7">
                <w:rPr>
                  <w:rFonts w:eastAsia="Times New Roman"/>
                </w:rPr>
                <w:delText xml:space="preserve">. </w:delText>
              </w:r>
              <w:r w:rsidDel="008509F7">
                <w:rPr>
                  <w:rFonts w:eastAsia="Times New Roman"/>
                </w:rPr>
                <w:delText>LTPAC providers, vendors and associations must leverage this accomplishment through the following strategies:</w:delText>
              </w:r>
            </w:del>
          </w:p>
          <w:p w:rsidR="006877ED" w:rsidRDefault="006877ED" w:rsidP="006877ED">
            <w:pPr>
              <w:pStyle w:val="ListParagraph"/>
              <w:numPr>
                <w:ilvl w:val="1"/>
                <w:numId w:val="4"/>
              </w:numPr>
              <w:spacing w:line="276" w:lineRule="auto"/>
              <w:ind w:left="1350"/>
              <w:rPr>
                <w:rFonts w:eastAsia="Times New Roman"/>
              </w:rPr>
            </w:pPr>
            <w:r>
              <w:rPr>
                <w:rFonts w:eastAsia="Times New Roman"/>
              </w:rPr>
              <w:t>LTPAC EHR vendors must pursue the implementation of interoperability standards and certification</w:t>
            </w:r>
            <w:ins w:id="191" w:author="malwan" w:date="2014-05-22T16:28:00Z">
              <w:r w:rsidR="008509F7">
                <w:rPr>
                  <w:rFonts w:eastAsia="Times New Roman"/>
                </w:rPr>
                <w:t xml:space="preserve">, including the </w:t>
              </w:r>
            </w:ins>
            <w:ins w:id="192" w:author="malwan" w:date="2014-05-22T16:29:00Z">
              <w:r w:rsidR="008509F7">
                <w:rPr>
                  <w:rFonts w:eastAsia="Times New Roman"/>
                </w:rPr>
                <w:t xml:space="preserve">voluntary certification </w:t>
              </w:r>
            </w:ins>
            <w:ins w:id="193" w:author="malwan" w:date="2014-05-28T18:12:00Z">
              <w:r w:rsidR="001D02E1">
                <w:rPr>
                  <w:rFonts w:eastAsia="Times New Roman"/>
                </w:rPr>
                <w:t xml:space="preserve">proposed by ONC for LTPAC and Behavioral Health </w:t>
              </w:r>
            </w:ins>
            <w:ins w:id="194" w:author="malwan" w:date="2014-05-22T16:29:00Z">
              <w:r w:rsidR="008509F7">
                <w:rPr>
                  <w:rFonts w:eastAsia="Times New Roman"/>
                </w:rPr>
                <w:t>in 2015</w:t>
              </w:r>
            </w:ins>
            <w:r>
              <w:rPr>
                <w:rFonts w:eastAsia="Times New Roman"/>
              </w:rPr>
              <w:t>.</w:t>
            </w:r>
          </w:p>
          <w:p w:rsidR="006877ED" w:rsidRDefault="006877ED" w:rsidP="006877ED">
            <w:pPr>
              <w:pStyle w:val="ListParagraph"/>
              <w:numPr>
                <w:ilvl w:val="1"/>
                <w:numId w:val="4"/>
              </w:numPr>
              <w:spacing w:line="276" w:lineRule="auto"/>
              <w:ind w:left="1350"/>
              <w:rPr>
                <w:rFonts w:eastAsia="Times New Roman"/>
              </w:rPr>
            </w:pPr>
            <w:r>
              <w:rPr>
                <w:rFonts w:eastAsia="Times New Roman"/>
              </w:rPr>
              <w:t>Providers should be encouraged to pursue implementing and upgrading to certified interoperable health IT systems.</w:t>
            </w:r>
          </w:p>
          <w:p w:rsidR="006877ED" w:rsidRDefault="006877ED" w:rsidP="006877ED">
            <w:pPr>
              <w:pStyle w:val="ListParagraph"/>
              <w:numPr>
                <w:ilvl w:val="1"/>
                <w:numId w:val="4"/>
              </w:numPr>
              <w:spacing w:line="276" w:lineRule="auto"/>
              <w:ind w:left="1350"/>
              <w:rPr>
                <w:rFonts w:eastAsia="Times New Roman"/>
              </w:rPr>
            </w:pPr>
            <w:r>
              <w:rPr>
                <w:rFonts w:eastAsia="Times New Roman"/>
              </w:rPr>
              <w:t>LTPAC providers should work on HIE, directly with other provider partners and/or through state and regional HIE entities.</w:t>
            </w:r>
            <w:ins w:id="195" w:author="malwan" w:date="2014-05-22T16:32:00Z">
              <w:r w:rsidR="00A1389F">
                <w:rPr>
                  <w:rFonts w:eastAsia="Times New Roman"/>
                </w:rPr>
                <w:t xml:space="preserve"> This would entail working with </w:t>
              </w:r>
            </w:ins>
            <w:ins w:id="196" w:author="malwan" w:date="2014-05-28T18:13:00Z">
              <w:r w:rsidR="001D02E1">
                <w:rPr>
                  <w:rFonts w:eastAsia="Times New Roman"/>
                </w:rPr>
                <w:t xml:space="preserve">vendors of </w:t>
              </w:r>
            </w:ins>
            <w:ins w:id="197" w:author="malwan" w:date="2014-05-22T16:32:00Z">
              <w:r w:rsidR="00A1389F">
                <w:rPr>
                  <w:rFonts w:eastAsia="Times New Roman"/>
                </w:rPr>
                <w:t xml:space="preserve">other EHR </w:t>
              </w:r>
            </w:ins>
            <w:ins w:id="198" w:author="malwan" w:date="2014-05-28T18:13:00Z">
              <w:r w:rsidR="001D02E1">
                <w:rPr>
                  <w:rFonts w:eastAsia="Times New Roman"/>
                </w:rPr>
                <w:t>systems, including hospital EHR vendors,</w:t>
              </w:r>
            </w:ins>
            <w:ins w:id="199" w:author="malwan" w:date="2014-05-22T16:34:00Z">
              <w:r w:rsidR="00A1389F">
                <w:rPr>
                  <w:rFonts w:eastAsia="Times New Roman"/>
                </w:rPr>
                <w:t xml:space="preserve"> </w:t>
              </w:r>
            </w:ins>
            <w:ins w:id="200" w:author="malwan" w:date="2014-05-28T18:13:00Z">
              <w:r w:rsidR="001D02E1">
                <w:rPr>
                  <w:rFonts w:eastAsia="Times New Roman"/>
                </w:rPr>
                <w:t>as well as</w:t>
              </w:r>
            </w:ins>
            <w:ins w:id="201" w:author="malwan" w:date="2014-05-22T16:34:00Z">
              <w:r w:rsidR="00A1389F">
                <w:rPr>
                  <w:rFonts w:eastAsia="Times New Roman"/>
                </w:rPr>
                <w:t xml:space="preserve"> </w:t>
              </w:r>
            </w:ins>
            <w:ins w:id="202" w:author="malwan" w:date="2014-05-22T16:32:00Z">
              <w:r w:rsidR="00A1389F">
                <w:rPr>
                  <w:rFonts w:eastAsia="Times New Roman"/>
                </w:rPr>
                <w:t xml:space="preserve">integration engines and other intermediary </w:t>
              </w:r>
            </w:ins>
            <w:ins w:id="203" w:author="malwan" w:date="2014-05-22T16:34:00Z">
              <w:r w:rsidR="00A1389F">
                <w:rPr>
                  <w:rFonts w:eastAsia="Times New Roman"/>
                </w:rPr>
                <w:t>exchange facilitators</w:t>
              </w:r>
            </w:ins>
            <w:ins w:id="204" w:author="malwan" w:date="2014-05-22T16:33:00Z">
              <w:r w:rsidR="00A1389F">
                <w:rPr>
                  <w:rFonts w:eastAsia="Times New Roman"/>
                </w:rPr>
                <w:t>, at least in the interim</w:t>
              </w:r>
            </w:ins>
            <w:ins w:id="205" w:author="malwan" w:date="2014-05-22T16:32:00Z">
              <w:r w:rsidR="00A1389F">
                <w:rPr>
                  <w:rFonts w:eastAsia="Times New Roman"/>
                </w:rPr>
                <w:t xml:space="preserve">. </w:t>
              </w:r>
            </w:ins>
          </w:p>
          <w:p w:rsidR="006877ED" w:rsidRDefault="006877ED" w:rsidP="006877ED">
            <w:pPr>
              <w:pStyle w:val="ListParagraph"/>
              <w:numPr>
                <w:ilvl w:val="1"/>
                <w:numId w:val="4"/>
              </w:numPr>
              <w:spacing w:line="276" w:lineRule="auto"/>
              <w:ind w:left="135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Providers should </w:t>
            </w:r>
            <w:del w:id="206" w:author="malwan" w:date="2014-05-22T16:35:00Z">
              <w:r w:rsidDel="00A1389F">
                <w:rPr>
                  <w:rFonts w:eastAsia="Times New Roman"/>
                </w:rPr>
                <w:delText>integrate as</w:delText>
              </w:r>
              <w:r w:rsidRPr="009350E5" w:rsidDel="00A1389F">
                <w:rPr>
                  <w:rFonts w:eastAsia="Times New Roman"/>
                </w:rPr>
                <w:delText>sessing</w:delText>
              </w:r>
            </w:del>
            <w:ins w:id="207" w:author="malwan" w:date="2014-05-22T16:35:00Z">
              <w:r w:rsidR="00A1389F">
                <w:rPr>
                  <w:rFonts w:eastAsia="Times New Roman"/>
                </w:rPr>
                <w:t>evaluate</w:t>
              </w:r>
            </w:ins>
            <w:r w:rsidRPr="009350E5">
              <w:rPr>
                <w:rFonts w:eastAsia="Times New Roman"/>
              </w:rPr>
              <w:t xml:space="preserve"> the impact of </w:t>
            </w:r>
            <w:del w:id="208" w:author="malwan" w:date="2014-05-22T16:27:00Z">
              <w:r w:rsidDel="008509F7">
                <w:rPr>
                  <w:rFonts w:eastAsia="Times New Roman"/>
                </w:rPr>
                <w:delText>health IT</w:delText>
              </w:r>
            </w:del>
            <w:ins w:id="209" w:author="malwan" w:date="2014-05-22T16:27:00Z">
              <w:r w:rsidR="008509F7">
                <w:rPr>
                  <w:rFonts w:eastAsia="Times New Roman"/>
                </w:rPr>
                <w:t>HIE</w:t>
              </w:r>
            </w:ins>
            <w:r w:rsidRPr="009350E5">
              <w:rPr>
                <w:rFonts w:eastAsia="Times New Roman"/>
              </w:rPr>
              <w:t xml:space="preserve"> implementation on care outcomes as part of their on-going quality improvement</w:t>
            </w:r>
            <w:r>
              <w:rPr>
                <w:rFonts w:eastAsia="Times New Roman"/>
              </w:rPr>
              <w:t xml:space="preserve"> efforts, and in partnership with other providers, to demonstrate the value of HIE, interoperability and certification.</w:t>
            </w:r>
          </w:p>
          <w:p w:rsidR="006877ED" w:rsidRPr="00A1389F" w:rsidDel="00A1389F" w:rsidRDefault="006C1D0D" w:rsidP="006877ED">
            <w:pPr>
              <w:pStyle w:val="ListParagraph"/>
              <w:numPr>
                <w:ilvl w:val="1"/>
                <w:numId w:val="4"/>
              </w:numPr>
              <w:spacing w:line="276" w:lineRule="auto"/>
              <w:ind w:left="1350"/>
              <w:rPr>
                <w:rFonts w:eastAsia="Times New Roman"/>
                <w:highlight w:val="yellow"/>
                <w:rPrChange w:id="210" w:author="malwan" w:date="2014-05-22T16:37:00Z">
                  <w:rPr>
                    <w:rFonts w:eastAsia="Times New Roman"/>
                  </w:rPr>
                </w:rPrChange>
              </w:rPr>
            </w:pPr>
            <w:moveFromRangeStart w:id="211" w:author="malwan" w:date="2014-05-22T16:39:00Z" w:name="move388540088"/>
            <w:moveFrom w:id="212" w:author="malwan" w:date="2014-05-22T16:39:00Z">
              <w:r w:rsidRPr="006C1D0D">
                <w:rPr>
                  <w:rFonts w:eastAsia="Times New Roman"/>
                  <w:highlight w:val="yellow"/>
                  <w:rPrChange w:id="213" w:author="malwan" w:date="2014-05-22T16:37:00Z">
                    <w:rPr>
                      <w:rFonts w:eastAsia="Times New Roman"/>
                    </w:rPr>
                  </w:rPrChange>
                </w:rPr>
                <w:t>LTPAC providers must document the benefits to strategic partners and payers, including readmission rates and cost to payer.</w:t>
              </w:r>
            </w:moveFrom>
          </w:p>
          <w:moveFromRangeEnd w:id="211"/>
          <w:p w:rsidR="00582D12" w:rsidRDefault="006877ED" w:rsidP="00A1389F">
            <w:pPr>
              <w:pStyle w:val="ListParagraph"/>
              <w:numPr>
                <w:ilvl w:val="1"/>
                <w:numId w:val="4"/>
              </w:numPr>
              <w:spacing w:line="276" w:lineRule="auto"/>
              <w:ind w:left="1350"/>
              <w:rPr>
                <w:ins w:id="214" w:author="malwan" w:date="2014-05-22T16:41:00Z"/>
                <w:rFonts w:eastAsia="Times New Roman"/>
                <w:highlight w:val="yellow"/>
              </w:rPr>
            </w:pPr>
            <w:del w:id="215" w:author="malwan" w:date="2014-05-22T16:39:00Z">
              <w:r w:rsidRPr="0097639C" w:rsidDel="00A1389F">
                <w:rPr>
                  <w:rFonts w:eastAsia="Times New Roman"/>
                </w:rPr>
                <w:delText>This assessment</w:delText>
              </w:r>
            </w:del>
            <w:ins w:id="216" w:author="malwan" w:date="2014-05-22T16:39:00Z">
              <w:r w:rsidR="00A1389F">
                <w:rPr>
                  <w:rFonts w:eastAsia="Times New Roman"/>
                </w:rPr>
                <w:t>Engaging in this process</w:t>
              </w:r>
            </w:ins>
            <w:r w:rsidRPr="0097639C">
              <w:rPr>
                <w:rFonts w:eastAsia="Times New Roman"/>
              </w:rPr>
              <w:t xml:space="preserve"> would help provider</w:t>
            </w:r>
            <w:ins w:id="217" w:author="malwan" w:date="2014-05-22T16:40:00Z">
              <w:r w:rsidR="00582D12">
                <w:rPr>
                  <w:rFonts w:eastAsia="Times New Roman"/>
                </w:rPr>
                <w:t xml:space="preserve"> partner</w:t>
              </w:r>
            </w:ins>
            <w:r w:rsidRPr="0097639C">
              <w:rPr>
                <w:rFonts w:eastAsia="Times New Roman"/>
              </w:rPr>
              <w:t xml:space="preserve">s identify gaps in the information they need to exchange, required standards, </w:t>
            </w:r>
            <w:ins w:id="218" w:author="malwan" w:date="2014-05-22T16:40:00Z">
              <w:r w:rsidR="00582D12">
                <w:rPr>
                  <w:rFonts w:eastAsia="Times New Roman"/>
                </w:rPr>
                <w:t xml:space="preserve">necessary workflow changes </w:t>
              </w:r>
            </w:ins>
            <w:r w:rsidRPr="0097639C">
              <w:rPr>
                <w:rFonts w:eastAsia="Times New Roman"/>
              </w:rPr>
              <w:t>and future certification requirements.</w:t>
            </w:r>
            <w:ins w:id="219" w:author="malwan" w:date="2014-05-22T16:39:00Z">
              <w:r w:rsidR="00A1389F" w:rsidRPr="00A1389F">
                <w:rPr>
                  <w:rFonts w:eastAsia="Times New Roman"/>
                  <w:highlight w:val="yellow"/>
                </w:rPr>
                <w:t xml:space="preserve"> </w:t>
              </w:r>
            </w:ins>
          </w:p>
          <w:p w:rsidR="00A1389F" w:rsidRPr="00A1389F" w:rsidDel="00B17857" w:rsidRDefault="00A1389F" w:rsidP="00A1389F">
            <w:pPr>
              <w:pStyle w:val="ListParagraph"/>
              <w:numPr>
                <w:ilvl w:val="1"/>
                <w:numId w:val="4"/>
              </w:numPr>
              <w:spacing w:line="276" w:lineRule="auto"/>
              <w:ind w:left="1350"/>
              <w:rPr>
                <w:del w:id="220" w:author="malwan" w:date="2014-05-22T17:11:00Z"/>
                <w:rFonts w:eastAsia="Times New Roman"/>
                <w:highlight w:val="yellow"/>
              </w:rPr>
            </w:pPr>
            <w:moveToRangeStart w:id="221" w:author="malwan" w:date="2014-05-22T16:39:00Z" w:name="move388540088"/>
            <w:moveTo w:id="222" w:author="malwan" w:date="2014-05-22T16:39:00Z">
              <w:del w:id="223" w:author="malwan" w:date="2014-05-22T17:11:00Z">
                <w:r w:rsidRPr="00A1389F" w:rsidDel="00B17857">
                  <w:rPr>
                    <w:rFonts w:eastAsia="Times New Roman"/>
                    <w:highlight w:val="yellow"/>
                  </w:rPr>
                  <w:delText>LTPAC providers must document the benefits to strategic partners and payers, including readmission rates and cost to payer.</w:delText>
                </w:r>
              </w:del>
            </w:moveTo>
          </w:p>
          <w:moveToRangeEnd w:id="221"/>
          <w:p w:rsidR="00000000" w:rsidRDefault="005F0204">
            <w:pPr>
              <w:pStyle w:val="ListParagraph"/>
              <w:spacing w:line="276" w:lineRule="auto"/>
              <w:ind w:left="1350"/>
              <w:rPr>
                <w:rFonts w:eastAsia="Times New Roman"/>
              </w:rPr>
              <w:pPrChange w:id="224" w:author="malwan" w:date="2014-05-22T16:41:00Z">
                <w:pPr>
                  <w:pStyle w:val="ListParagraph"/>
                  <w:numPr>
                    <w:ilvl w:val="1"/>
                    <w:numId w:val="4"/>
                  </w:numPr>
                  <w:spacing w:line="276" w:lineRule="auto"/>
                  <w:ind w:left="1350" w:hanging="360"/>
                </w:pPr>
              </w:pPrChange>
            </w:pPr>
          </w:p>
          <w:p w:rsidR="00582D12" w:rsidRDefault="0019043B" w:rsidP="006877E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ins w:id="225" w:author="malwan" w:date="2014-05-22T16:42:00Z"/>
                <w:rFonts w:eastAsia="Times New Roman"/>
              </w:rPr>
            </w:pPr>
            <w:ins w:id="226" w:author="malwan" w:date="2014-05-28T18:18:00Z">
              <w:r>
                <w:rPr>
                  <w:rFonts w:eastAsia="Times New Roman"/>
                </w:rPr>
                <w:t>To experiment</w:t>
              </w:r>
            </w:ins>
            <w:ins w:id="227" w:author="malwan" w:date="2014-05-22T16:42:00Z">
              <w:r w:rsidR="00582D12">
                <w:rPr>
                  <w:rFonts w:eastAsia="Times New Roman"/>
                </w:rPr>
                <w:t xml:space="preserve"> with </w:t>
              </w:r>
              <w:r w:rsidR="00582D12" w:rsidRPr="008F1C4E">
                <w:rPr>
                  <w:rFonts w:eastAsia="Times New Roman"/>
                </w:rPr>
                <w:t xml:space="preserve">new </w:t>
              </w:r>
              <w:r w:rsidR="00582D12">
                <w:rPr>
                  <w:rFonts w:eastAsia="Times New Roman"/>
                </w:rPr>
                <w:t xml:space="preserve">entrepreneurial </w:t>
              </w:r>
              <w:r w:rsidR="00582D12" w:rsidRPr="008F1C4E">
                <w:rPr>
                  <w:rFonts w:eastAsia="Times New Roman"/>
                </w:rPr>
                <w:t>business models, including integrated/coordinated care models</w:t>
              </w:r>
              <w:r w:rsidR="00582D12">
                <w:rPr>
                  <w:rFonts w:eastAsia="Times New Roman"/>
                </w:rPr>
                <w:t>, risk sharing partnerships with hospitals, physician groups, ACOs and payers in their areas of strong competencies</w:t>
              </w:r>
            </w:ins>
            <w:ins w:id="228" w:author="malwan" w:date="2014-05-28T18:18:00Z">
              <w:r>
                <w:rPr>
                  <w:rFonts w:eastAsia="Times New Roman"/>
                </w:rPr>
                <w:t>,</w:t>
              </w:r>
            </w:ins>
            <w:ins w:id="229" w:author="malwan" w:date="2014-05-22T16:42:00Z">
              <w:r w:rsidR="00582D12">
                <w:rPr>
                  <w:rFonts w:eastAsia="Times New Roman"/>
                </w:rPr>
                <w:t xml:space="preserve"> </w:t>
              </w:r>
            </w:ins>
            <w:ins w:id="230" w:author="malwan" w:date="2014-05-28T18:18:00Z">
              <w:r>
                <w:rPr>
                  <w:rFonts w:eastAsia="Times New Roman"/>
                </w:rPr>
                <w:t>providers must</w:t>
              </w:r>
            </w:ins>
            <w:ins w:id="231" w:author="malwan" w:date="2014-05-28T18:16:00Z">
              <w:r w:rsidR="001D02E1">
                <w:rPr>
                  <w:rFonts w:eastAsia="Times New Roman"/>
                </w:rPr>
                <w:t>:</w:t>
              </w:r>
            </w:ins>
          </w:p>
          <w:p w:rsidR="00B130F5" w:rsidRDefault="0019043B" w:rsidP="00B130F5">
            <w:pPr>
              <w:pStyle w:val="ListParagraph"/>
              <w:numPr>
                <w:ilvl w:val="1"/>
                <w:numId w:val="4"/>
              </w:numPr>
              <w:spacing w:line="276" w:lineRule="auto"/>
              <w:rPr>
                <w:ins w:id="232" w:author="malwan" w:date="2014-05-22T16:58:00Z"/>
                <w:rFonts w:eastAsia="Times New Roman"/>
              </w:rPr>
            </w:pPr>
            <w:ins w:id="233" w:author="malwan" w:date="2014-05-22T16:58:00Z">
              <w:r>
                <w:rPr>
                  <w:rFonts w:eastAsia="Times New Roman"/>
                </w:rPr>
                <w:t>Hav</w:t>
              </w:r>
            </w:ins>
            <w:ins w:id="234" w:author="malwan" w:date="2014-05-28T18:18:00Z">
              <w:r>
                <w:rPr>
                  <w:rFonts w:eastAsia="Times New Roman"/>
                </w:rPr>
                <w:t>e</w:t>
              </w:r>
            </w:ins>
            <w:ins w:id="235" w:author="malwan" w:date="2014-05-22T16:58:00Z">
              <w:r w:rsidR="00B130F5">
                <w:rPr>
                  <w:rFonts w:eastAsia="Times New Roman"/>
                </w:rPr>
                <w:t xml:space="preserve"> a culture that is entrepreneurial and </w:t>
              </w:r>
            </w:ins>
            <w:ins w:id="236" w:author="malwan" w:date="2014-05-28T18:16:00Z">
              <w:r w:rsidR="001D02E1">
                <w:rPr>
                  <w:rFonts w:eastAsia="Times New Roman"/>
                </w:rPr>
                <w:t xml:space="preserve">a </w:t>
              </w:r>
            </w:ins>
            <w:ins w:id="237" w:author="malwan" w:date="2014-05-22T16:58:00Z">
              <w:r w:rsidR="00B130F5">
                <w:rPr>
                  <w:rFonts w:eastAsia="Times New Roman"/>
                </w:rPr>
                <w:t>willing</w:t>
              </w:r>
            </w:ins>
            <w:ins w:id="238" w:author="malwan" w:date="2014-05-28T18:16:00Z">
              <w:r w:rsidR="001D02E1">
                <w:rPr>
                  <w:rFonts w:eastAsia="Times New Roman"/>
                </w:rPr>
                <w:t>ness</w:t>
              </w:r>
            </w:ins>
            <w:ins w:id="239" w:author="malwan" w:date="2014-05-22T16:58:00Z">
              <w:r w:rsidR="00B130F5">
                <w:rPr>
                  <w:rFonts w:eastAsia="Times New Roman"/>
                </w:rPr>
                <w:t xml:space="preserve"> to experiment and take </w:t>
              </w:r>
            </w:ins>
            <w:ins w:id="240" w:author="malwan" w:date="2014-05-22T16:59:00Z">
              <w:r w:rsidR="00B130F5">
                <w:rPr>
                  <w:rFonts w:eastAsia="Times New Roman"/>
                </w:rPr>
                <w:t xml:space="preserve">calculated </w:t>
              </w:r>
            </w:ins>
            <w:ins w:id="241" w:author="malwan" w:date="2014-05-22T16:58:00Z">
              <w:r w:rsidR="00B130F5">
                <w:rPr>
                  <w:rFonts w:eastAsia="Times New Roman"/>
                </w:rPr>
                <w:t>risk</w:t>
              </w:r>
            </w:ins>
          </w:p>
          <w:p w:rsidR="00582D12" w:rsidRDefault="00582D12" w:rsidP="00582D12">
            <w:pPr>
              <w:pStyle w:val="ListParagraph"/>
              <w:numPr>
                <w:ilvl w:val="1"/>
                <w:numId w:val="4"/>
              </w:numPr>
              <w:spacing w:line="276" w:lineRule="auto"/>
              <w:rPr>
                <w:ins w:id="242" w:author="malwan" w:date="2014-05-22T16:48:00Z"/>
                <w:rFonts w:eastAsia="Times New Roman"/>
              </w:rPr>
            </w:pPr>
            <w:ins w:id="243" w:author="malwan" w:date="2014-05-22T16:48:00Z">
              <w:r>
                <w:rPr>
                  <w:rFonts w:eastAsia="Times New Roman"/>
                </w:rPr>
                <w:t>U</w:t>
              </w:r>
              <w:r w:rsidR="0019043B">
                <w:rPr>
                  <w:rFonts w:eastAsia="Times New Roman"/>
                </w:rPr>
                <w:t>nderstand</w:t>
              </w:r>
              <w:r>
                <w:rPr>
                  <w:rFonts w:eastAsia="Times New Roman"/>
                </w:rPr>
                <w:t xml:space="preserve"> the population </w:t>
              </w:r>
            </w:ins>
            <w:ins w:id="244" w:author="malwan" w:date="2014-05-28T18:16:00Z">
              <w:r w:rsidR="001D02E1">
                <w:rPr>
                  <w:rFonts w:eastAsia="Times New Roman"/>
                </w:rPr>
                <w:t>they</w:t>
              </w:r>
            </w:ins>
            <w:ins w:id="245" w:author="malwan" w:date="2014-05-22T16:52:00Z">
              <w:r w:rsidR="00B130F5">
                <w:rPr>
                  <w:rFonts w:eastAsia="Times New Roman"/>
                </w:rPr>
                <w:t xml:space="preserve"> serve</w:t>
              </w:r>
            </w:ins>
            <w:ins w:id="246" w:author="malwan" w:date="2014-05-22T16:53:00Z">
              <w:r w:rsidR="00B130F5">
                <w:rPr>
                  <w:rFonts w:eastAsia="Times New Roman"/>
                </w:rPr>
                <w:t>, their characteristics</w:t>
              </w:r>
            </w:ins>
            <w:ins w:id="247" w:author="malwan" w:date="2014-05-22T16:52:00Z">
              <w:r w:rsidR="00B130F5">
                <w:rPr>
                  <w:rFonts w:eastAsia="Times New Roman"/>
                </w:rPr>
                <w:t xml:space="preserve"> </w:t>
              </w:r>
            </w:ins>
            <w:ins w:id="248" w:author="malwan" w:date="2014-05-22T16:48:00Z">
              <w:r>
                <w:rPr>
                  <w:rFonts w:eastAsia="Times New Roman"/>
                </w:rPr>
                <w:t>and their readmission rates</w:t>
              </w:r>
            </w:ins>
            <w:ins w:id="249" w:author="malwan" w:date="2014-05-22T17:00:00Z">
              <w:r w:rsidR="00B17857">
                <w:rPr>
                  <w:rFonts w:eastAsia="Times New Roman"/>
                </w:rPr>
                <w:t xml:space="preserve">. </w:t>
              </w:r>
            </w:ins>
          </w:p>
          <w:p w:rsidR="00582D12" w:rsidRDefault="0019043B" w:rsidP="00582D12">
            <w:pPr>
              <w:pStyle w:val="ListParagraph"/>
              <w:numPr>
                <w:ilvl w:val="1"/>
                <w:numId w:val="4"/>
              </w:numPr>
              <w:spacing w:line="276" w:lineRule="auto"/>
              <w:rPr>
                <w:ins w:id="250" w:author="malwan" w:date="2014-05-22T16:48:00Z"/>
                <w:rFonts w:eastAsia="Times New Roman"/>
              </w:rPr>
            </w:pPr>
            <w:ins w:id="251" w:author="malwan" w:date="2014-05-22T16:48:00Z">
              <w:r>
                <w:rPr>
                  <w:rFonts w:eastAsia="Times New Roman"/>
                </w:rPr>
                <w:t>Understand</w:t>
              </w:r>
              <w:r w:rsidR="00B130F5">
                <w:rPr>
                  <w:rFonts w:eastAsia="Times New Roman"/>
                </w:rPr>
                <w:t xml:space="preserve"> </w:t>
              </w:r>
            </w:ins>
            <w:ins w:id="252" w:author="malwan" w:date="2014-05-28T18:16:00Z">
              <w:r w:rsidR="001D02E1">
                <w:rPr>
                  <w:rFonts w:eastAsia="Times New Roman"/>
                </w:rPr>
                <w:t>their</w:t>
              </w:r>
            </w:ins>
            <w:ins w:id="253" w:author="malwan" w:date="2014-05-22T16:48:00Z">
              <w:r w:rsidR="00582D12">
                <w:rPr>
                  <w:rFonts w:eastAsia="Times New Roman"/>
                </w:rPr>
                <w:t xml:space="preserve"> </w:t>
              </w:r>
              <w:r w:rsidR="001D02E1">
                <w:rPr>
                  <w:rFonts w:eastAsia="Times New Roman"/>
                </w:rPr>
                <w:t xml:space="preserve">own </w:t>
              </w:r>
            </w:ins>
            <w:ins w:id="254" w:author="malwan" w:date="2014-05-28T18:17:00Z">
              <w:r w:rsidR="001D02E1">
                <w:rPr>
                  <w:rFonts w:eastAsia="Times New Roman"/>
                </w:rPr>
                <w:t>as well as</w:t>
              </w:r>
            </w:ins>
            <w:ins w:id="255" w:author="malwan" w:date="2014-05-22T16:48:00Z">
              <w:r w:rsidR="00582D12">
                <w:rPr>
                  <w:rFonts w:eastAsia="Times New Roman"/>
                </w:rPr>
                <w:t xml:space="preserve"> </w:t>
              </w:r>
            </w:ins>
            <w:ins w:id="256" w:author="malwan" w:date="2014-05-28T18:17:00Z">
              <w:r w:rsidR="001D02E1">
                <w:rPr>
                  <w:rFonts w:eastAsia="Times New Roman"/>
                </w:rPr>
                <w:t>their</w:t>
              </w:r>
            </w:ins>
            <w:ins w:id="257" w:author="malwan" w:date="2014-05-22T16:48:00Z">
              <w:r w:rsidR="00582D12">
                <w:rPr>
                  <w:rFonts w:eastAsia="Times New Roman"/>
                </w:rPr>
                <w:t xml:space="preserve"> partners’ competencies</w:t>
              </w:r>
            </w:ins>
            <w:ins w:id="258" w:author="malwan" w:date="2014-05-22T16:53:00Z">
              <w:r w:rsidR="00B130F5">
                <w:rPr>
                  <w:rFonts w:eastAsia="Times New Roman"/>
                </w:rPr>
                <w:t xml:space="preserve"> to identify where </w:t>
              </w:r>
            </w:ins>
            <w:ins w:id="259" w:author="malwan" w:date="2014-05-28T18:17:00Z">
              <w:r w:rsidR="001D02E1">
                <w:rPr>
                  <w:rFonts w:eastAsia="Times New Roman"/>
                </w:rPr>
                <w:t>they</w:t>
              </w:r>
            </w:ins>
            <w:ins w:id="260" w:author="malwan" w:date="2014-05-22T16:53:00Z">
              <w:r w:rsidR="00B130F5">
                <w:rPr>
                  <w:rFonts w:eastAsia="Times New Roman"/>
                </w:rPr>
                <w:t xml:space="preserve"> could add value </w:t>
              </w:r>
            </w:ins>
            <w:ins w:id="261" w:author="malwan" w:date="2014-05-22T16:54:00Z">
              <w:r w:rsidR="00B130F5">
                <w:rPr>
                  <w:rFonts w:eastAsia="Times New Roman"/>
                </w:rPr>
                <w:t>efficiently</w:t>
              </w:r>
            </w:ins>
            <w:ins w:id="262" w:author="malwan" w:date="2014-05-22T16:53:00Z">
              <w:r w:rsidR="00B130F5">
                <w:rPr>
                  <w:rFonts w:eastAsia="Times New Roman"/>
                </w:rPr>
                <w:t xml:space="preserve"> </w:t>
              </w:r>
            </w:ins>
            <w:ins w:id="263" w:author="malwan" w:date="2014-05-22T16:54:00Z">
              <w:r w:rsidR="00B130F5">
                <w:rPr>
                  <w:rFonts w:eastAsia="Times New Roman"/>
                </w:rPr>
                <w:t>and cost-effectively</w:t>
              </w:r>
            </w:ins>
            <w:ins w:id="264" w:author="malwan" w:date="2014-05-28T18:19:00Z">
              <w:r>
                <w:rPr>
                  <w:rFonts w:eastAsia="Times New Roman"/>
                </w:rPr>
                <w:t>.</w:t>
              </w:r>
            </w:ins>
          </w:p>
          <w:p w:rsidR="00B130F5" w:rsidRDefault="0019043B" w:rsidP="00B130F5">
            <w:pPr>
              <w:pStyle w:val="ListParagraph"/>
              <w:numPr>
                <w:ilvl w:val="1"/>
                <w:numId w:val="4"/>
              </w:numPr>
              <w:spacing w:line="276" w:lineRule="auto"/>
              <w:rPr>
                <w:ins w:id="265" w:author="malwan" w:date="2014-05-22T16:54:00Z"/>
                <w:rFonts w:eastAsia="Times New Roman"/>
              </w:rPr>
            </w:pPr>
            <w:ins w:id="266" w:author="malwan" w:date="2014-05-22T16:54:00Z">
              <w:r>
                <w:rPr>
                  <w:rFonts w:eastAsia="Times New Roman"/>
                </w:rPr>
                <w:lastRenderedPageBreak/>
                <w:t>Understand</w:t>
              </w:r>
              <w:r w:rsidR="00B130F5">
                <w:rPr>
                  <w:rFonts w:eastAsia="Times New Roman"/>
                </w:rPr>
                <w:t xml:space="preserve"> the operating environment, market competitors, </w:t>
              </w:r>
            </w:ins>
            <w:proofErr w:type="gramStart"/>
            <w:ins w:id="267" w:author="malwan" w:date="2014-05-22T16:55:00Z">
              <w:r w:rsidR="00B130F5">
                <w:rPr>
                  <w:rFonts w:eastAsia="Times New Roman"/>
                </w:rPr>
                <w:t xml:space="preserve">trends, </w:t>
              </w:r>
            </w:ins>
            <w:ins w:id="268" w:author="malwan" w:date="2014-05-22T16:54:00Z">
              <w:r w:rsidR="00B130F5">
                <w:rPr>
                  <w:rFonts w:eastAsia="Times New Roman"/>
                </w:rPr>
                <w:t xml:space="preserve">prevailing care modalities in </w:t>
              </w:r>
            </w:ins>
            <w:ins w:id="269" w:author="malwan" w:date="2014-05-28T18:17:00Z">
              <w:r w:rsidR="001D02E1">
                <w:rPr>
                  <w:rFonts w:eastAsia="Times New Roman"/>
                </w:rPr>
                <w:t>their</w:t>
              </w:r>
            </w:ins>
            <w:ins w:id="270" w:author="malwan" w:date="2014-05-22T16:54:00Z">
              <w:r w:rsidR="00B130F5">
                <w:rPr>
                  <w:rFonts w:eastAsia="Times New Roman"/>
                </w:rPr>
                <w:t xml:space="preserve"> market</w:t>
              </w:r>
            </w:ins>
            <w:ins w:id="271" w:author="malwan" w:date="2014-05-28T18:17:00Z">
              <w:r w:rsidR="001D02E1">
                <w:rPr>
                  <w:rFonts w:eastAsia="Times New Roman"/>
                </w:rPr>
                <w:t>(s)</w:t>
              </w:r>
            </w:ins>
            <w:proofErr w:type="gramEnd"/>
            <w:ins w:id="272" w:author="malwan" w:date="2014-05-22T16:54:00Z">
              <w:r w:rsidR="00B130F5">
                <w:rPr>
                  <w:rFonts w:eastAsia="Times New Roman"/>
                </w:rPr>
                <w:t xml:space="preserve"> and available </w:t>
              </w:r>
            </w:ins>
            <w:ins w:id="273" w:author="malwan" w:date="2014-05-22T16:55:00Z">
              <w:r w:rsidR="00B130F5">
                <w:rPr>
                  <w:rFonts w:eastAsia="Times New Roman"/>
                </w:rPr>
                <w:t xml:space="preserve">potential partners and </w:t>
              </w:r>
            </w:ins>
            <w:ins w:id="274" w:author="malwan" w:date="2014-05-22T16:54:00Z">
              <w:r w:rsidR="00B130F5">
                <w:rPr>
                  <w:rFonts w:eastAsia="Times New Roman"/>
                </w:rPr>
                <w:t>opportunities</w:t>
              </w:r>
            </w:ins>
            <w:ins w:id="275" w:author="malwan" w:date="2014-05-28T18:17:00Z">
              <w:r w:rsidR="001D02E1">
                <w:rPr>
                  <w:rFonts w:eastAsia="Times New Roman"/>
                </w:rPr>
                <w:t>.</w:t>
              </w:r>
            </w:ins>
            <w:ins w:id="276" w:author="malwan" w:date="2014-05-22T16:54:00Z">
              <w:r w:rsidR="00B130F5">
                <w:rPr>
                  <w:rFonts w:eastAsia="Times New Roman"/>
                </w:rPr>
                <w:t xml:space="preserve"> </w:t>
              </w:r>
            </w:ins>
          </w:p>
          <w:p w:rsidR="00000000" w:rsidRDefault="0019043B">
            <w:pPr>
              <w:pStyle w:val="ListParagraph"/>
              <w:numPr>
                <w:ilvl w:val="1"/>
                <w:numId w:val="4"/>
              </w:numPr>
              <w:spacing w:line="276" w:lineRule="auto"/>
              <w:rPr>
                <w:ins w:id="277" w:author="malwan" w:date="2014-05-22T16:49:00Z"/>
                <w:rFonts w:eastAsia="Times New Roman"/>
              </w:rPr>
              <w:pPrChange w:id="278" w:author="malwan" w:date="2014-05-22T16:43:00Z">
                <w:pPr>
                  <w:pStyle w:val="ListParagraph"/>
                  <w:numPr>
                    <w:numId w:val="4"/>
                  </w:numPr>
                  <w:spacing w:line="276" w:lineRule="auto"/>
                  <w:ind w:left="360" w:hanging="360"/>
                </w:pPr>
              </w:pPrChange>
            </w:pPr>
            <w:ins w:id="279" w:author="malwan" w:date="2014-05-22T16:49:00Z">
              <w:r>
                <w:rPr>
                  <w:rFonts w:eastAsia="Times New Roman"/>
                </w:rPr>
                <w:t>Understand</w:t>
              </w:r>
              <w:r w:rsidR="00582D12">
                <w:rPr>
                  <w:rFonts w:eastAsia="Times New Roman"/>
                </w:rPr>
                <w:t xml:space="preserve"> </w:t>
              </w:r>
            </w:ins>
            <w:ins w:id="280" w:author="malwan" w:date="2014-05-28T18:17:00Z">
              <w:r w:rsidR="001D02E1">
                <w:rPr>
                  <w:rFonts w:eastAsia="Times New Roman"/>
                </w:rPr>
                <w:t>their</w:t>
              </w:r>
            </w:ins>
            <w:ins w:id="281" w:author="malwan" w:date="2014-05-22T16:56:00Z">
              <w:r w:rsidR="00B130F5">
                <w:rPr>
                  <w:rFonts w:eastAsia="Times New Roman"/>
                </w:rPr>
                <w:t xml:space="preserve"> resources,</w:t>
              </w:r>
            </w:ins>
            <w:ins w:id="282" w:author="malwan" w:date="2014-05-22T16:52:00Z">
              <w:r w:rsidR="00B130F5">
                <w:rPr>
                  <w:rFonts w:eastAsia="Times New Roman"/>
                </w:rPr>
                <w:t xml:space="preserve"> cost structure and inherent </w:t>
              </w:r>
            </w:ins>
            <w:ins w:id="283" w:author="malwan" w:date="2014-05-22T16:49:00Z">
              <w:r w:rsidR="00582D12">
                <w:rPr>
                  <w:rFonts w:eastAsia="Times New Roman"/>
                </w:rPr>
                <w:t>risk</w:t>
              </w:r>
            </w:ins>
            <w:ins w:id="284" w:author="malwan" w:date="2014-05-22T16:53:00Z">
              <w:r w:rsidR="00B130F5">
                <w:rPr>
                  <w:rFonts w:eastAsia="Times New Roman"/>
                </w:rPr>
                <w:t>s</w:t>
              </w:r>
            </w:ins>
            <w:ins w:id="285" w:author="malwan" w:date="2014-05-22T16:56:00Z">
              <w:r w:rsidR="00B130F5">
                <w:rPr>
                  <w:rFonts w:eastAsia="Times New Roman"/>
                </w:rPr>
                <w:t xml:space="preserve"> </w:t>
              </w:r>
            </w:ins>
            <w:ins w:id="286" w:author="malwan" w:date="2014-05-22T17:14:00Z">
              <w:r w:rsidR="00744B18">
                <w:rPr>
                  <w:rFonts w:eastAsia="Times New Roman"/>
                </w:rPr>
                <w:t xml:space="preserve">and risk-sharing </w:t>
              </w:r>
            </w:ins>
            <w:ins w:id="287" w:author="malwan" w:date="2014-05-22T16:56:00Z">
              <w:r w:rsidR="00B130F5">
                <w:rPr>
                  <w:rFonts w:eastAsia="Times New Roman"/>
                </w:rPr>
                <w:t xml:space="preserve">in the potential models </w:t>
              </w:r>
            </w:ins>
            <w:ins w:id="288" w:author="malwan" w:date="2014-05-28T18:17:00Z">
              <w:r w:rsidR="001D02E1">
                <w:rPr>
                  <w:rFonts w:eastAsia="Times New Roman"/>
                </w:rPr>
                <w:t>they</w:t>
              </w:r>
            </w:ins>
            <w:ins w:id="289" w:author="malwan" w:date="2014-05-22T16:56:00Z">
              <w:r w:rsidR="00B130F5">
                <w:rPr>
                  <w:rFonts w:eastAsia="Times New Roman"/>
                </w:rPr>
                <w:t xml:space="preserve"> </w:t>
              </w:r>
            </w:ins>
            <w:ins w:id="290" w:author="malwan" w:date="2014-05-22T17:14:00Z">
              <w:r w:rsidR="00744B18">
                <w:rPr>
                  <w:rFonts w:eastAsia="Times New Roman"/>
                </w:rPr>
                <w:t xml:space="preserve">are </w:t>
              </w:r>
            </w:ins>
            <w:ins w:id="291" w:author="malwan" w:date="2014-05-22T16:56:00Z">
              <w:r w:rsidR="00B130F5">
                <w:rPr>
                  <w:rFonts w:eastAsia="Times New Roman"/>
                </w:rPr>
                <w:t>consider</w:t>
              </w:r>
            </w:ins>
            <w:ins w:id="292" w:author="malwan" w:date="2014-05-22T17:15:00Z">
              <w:r w:rsidR="00744B18">
                <w:rPr>
                  <w:rFonts w:eastAsia="Times New Roman"/>
                </w:rPr>
                <w:t>ing</w:t>
              </w:r>
            </w:ins>
            <w:ins w:id="293" w:author="malwan" w:date="2014-05-28T18:17:00Z">
              <w:r w:rsidR="001D02E1">
                <w:rPr>
                  <w:rFonts w:eastAsia="Times New Roman"/>
                </w:rPr>
                <w:t>.</w:t>
              </w:r>
            </w:ins>
          </w:p>
          <w:p w:rsidR="00000000" w:rsidRDefault="005F0204">
            <w:pPr>
              <w:pStyle w:val="ListParagraph"/>
              <w:spacing w:line="276" w:lineRule="auto"/>
              <w:ind w:left="1080"/>
              <w:rPr>
                <w:ins w:id="294" w:author="malwan" w:date="2014-05-22T17:02:00Z"/>
                <w:rFonts w:eastAsia="Times New Roman"/>
              </w:rPr>
              <w:pPrChange w:id="295" w:author="malwan" w:date="2014-05-22T17:02:00Z">
                <w:pPr>
                  <w:pStyle w:val="ListParagraph"/>
                  <w:numPr>
                    <w:numId w:val="4"/>
                  </w:numPr>
                  <w:spacing w:line="276" w:lineRule="auto"/>
                  <w:ind w:left="360" w:hanging="360"/>
                </w:pPr>
              </w:pPrChange>
            </w:pPr>
          </w:p>
          <w:p w:rsidR="00000000" w:rsidRDefault="0019043B">
            <w:pPr>
              <w:rPr>
                <w:ins w:id="296" w:author="malwan" w:date="2014-05-22T16:44:00Z"/>
                <w:rFonts w:eastAsia="Times New Roman"/>
                <w:rPrChange w:id="297" w:author="malwan" w:date="2014-05-22T17:02:00Z">
                  <w:rPr>
                    <w:ins w:id="298" w:author="malwan" w:date="2014-05-22T16:44:00Z"/>
                  </w:rPr>
                </w:rPrChange>
              </w:rPr>
              <w:pPrChange w:id="299" w:author="malwan" w:date="2014-05-22T17:02:00Z">
                <w:pPr>
                  <w:pStyle w:val="ListParagraph"/>
                  <w:numPr>
                    <w:numId w:val="4"/>
                  </w:numPr>
                  <w:spacing w:line="276" w:lineRule="auto"/>
                  <w:ind w:left="360" w:hanging="360"/>
                </w:pPr>
              </w:pPrChange>
            </w:pPr>
            <w:ins w:id="300" w:author="malwan" w:date="2014-05-28T18:19:00Z">
              <w:r>
                <w:rPr>
                  <w:rFonts w:eastAsia="Times New Roman"/>
                </w:rPr>
                <w:t>Data obtained from b</w:t>
              </w:r>
            </w:ins>
            <w:ins w:id="301" w:author="malwan" w:date="2014-05-22T17:02:00Z">
              <w:r w:rsidR="00B17857">
                <w:rPr>
                  <w:rFonts w:eastAsia="Times New Roman"/>
                </w:rPr>
                <w:t>enchmarking, quality reporting</w:t>
              </w:r>
            </w:ins>
            <w:ins w:id="302" w:author="malwan" w:date="2014-05-22T17:06:00Z">
              <w:r w:rsidR="00B17857">
                <w:rPr>
                  <w:rFonts w:eastAsia="Times New Roman"/>
                </w:rPr>
                <w:t>, CDS capabilities</w:t>
              </w:r>
            </w:ins>
            <w:ins w:id="303" w:author="malwan" w:date="2014-05-22T17:02:00Z">
              <w:r w:rsidR="00B17857">
                <w:rPr>
                  <w:rFonts w:eastAsia="Times New Roman"/>
                </w:rPr>
                <w:t xml:space="preserve"> and analytic tools </w:t>
              </w:r>
            </w:ins>
            <w:ins w:id="304" w:author="malwan" w:date="2014-05-22T17:05:00Z">
              <w:r w:rsidR="00B17857">
                <w:rPr>
                  <w:rFonts w:eastAsia="Times New Roman"/>
                </w:rPr>
                <w:t xml:space="preserve">as well HIE </w:t>
              </w:r>
            </w:ins>
            <w:ins w:id="305" w:author="malwan" w:date="2014-05-22T17:11:00Z">
              <w:r w:rsidR="00246B9B">
                <w:rPr>
                  <w:rFonts w:eastAsia="Times New Roman"/>
                </w:rPr>
                <w:t xml:space="preserve">and </w:t>
              </w:r>
              <w:proofErr w:type="spellStart"/>
              <w:r w:rsidR="00246B9B">
                <w:rPr>
                  <w:rFonts w:eastAsia="Times New Roman"/>
                </w:rPr>
                <w:t>telehealth</w:t>
              </w:r>
              <w:proofErr w:type="spellEnd"/>
              <w:r w:rsidR="00246B9B">
                <w:rPr>
                  <w:rFonts w:eastAsia="Times New Roman"/>
                </w:rPr>
                <w:t xml:space="preserve"> </w:t>
              </w:r>
            </w:ins>
            <w:ins w:id="306" w:author="malwan" w:date="2014-05-22T17:02:00Z">
              <w:r w:rsidR="00B17857">
                <w:rPr>
                  <w:rFonts w:eastAsia="Times New Roman"/>
                </w:rPr>
                <w:t xml:space="preserve">can be </w:t>
              </w:r>
              <w:proofErr w:type="gramStart"/>
              <w:r w:rsidR="00B17857">
                <w:rPr>
                  <w:rFonts w:eastAsia="Times New Roman"/>
                </w:rPr>
                <w:t>help</w:t>
              </w:r>
            </w:ins>
            <w:proofErr w:type="gramEnd"/>
            <w:ins w:id="307" w:author="malwan" w:date="2014-05-28T18:20:00Z">
              <w:r>
                <w:rPr>
                  <w:rFonts w:eastAsia="Times New Roman"/>
                </w:rPr>
                <w:t xml:space="preserve"> providers </w:t>
              </w:r>
            </w:ins>
            <w:ins w:id="308" w:author="malwan" w:date="2014-05-22T17:02:00Z">
              <w:r>
                <w:rPr>
                  <w:rFonts w:eastAsia="Times New Roman"/>
                </w:rPr>
                <w:t>accomplish</w:t>
              </w:r>
              <w:r w:rsidR="00B17857">
                <w:rPr>
                  <w:rFonts w:eastAsia="Times New Roman"/>
                </w:rPr>
                <w:t xml:space="preserve"> these goals. We believe that</w:t>
              </w:r>
            </w:ins>
            <w:ins w:id="309" w:author="malwan" w:date="2014-05-22T16:43:00Z">
              <w:r w:rsidR="006C1D0D" w:rsidRPr="006C1D0D">
                <w:rPr>
                  <w:rFonts w:asciiTheme="minorHAnsi" w:eastAsia="Times New Roman" w:hAnsiTheme="minorHAnsi" w:cstheme="minorBidi"/>
                  <w:rPrChange w:id="310" w:author="malwan" w:date="2014-05-22T17:02:00Z">
                    <w:rPr/>
                  </w:rPrChange>
                </w:rPr>
                <w:t xml:space="preserve"> partnership with</w:t>
              </w:r>
            </w:ins>
            <w:ins w:id="311" w:author="malwan" w:date="2014-05-22T16:50:00Z">
              <w:r w:rsidR="006C1D0D" w:rsidRPr="006C1D0D">
                <w:rPr>
                  <w:rFonts w:asciiTheme="minorHAnsi" w:eastAsia="Times New Roman" w:hAnsiTheme="minorHAnsi" w:cstheme="minorBidi"/>
                  <w:rPrChange w:id="312" w:author="malwan" w:date="2014-05-22T17:02:00Z">
                    <w:rPr/>
                  </w:rPrChange>
                </w:rPr>
                <w:t xml:space="preserve"> </w:t>
              </w:r>
            </w:ins>
            <w:ins w:id="313" w:author="malwan" w:date="2014-05-22T16:43:00Z">
              <w:r w:rsidR="006C1D0D" w:rsidRPr="006C1D0D">
                <w:rPr>
                  <w:rFonts w:asciiTheme="minorHAnsi" w:eastAsia="Times New Roman" w:hAnsiTheme="minorHAnsi" w:cstheme="minorBidi"/>
                  <w:rPrChange w:id="314" w:author="malwan" w:date="2014-05-22T17:02:00Z">
                    <w:rPr/>
                  </w:rPrChange>
                </w:rPr>
                <w:t>hospitals around hospital readmission reduction program</w:t>
              </w:r>
            </w:ins>
            <w:ins w:id="315" w:author="malwan" w:date="2014-05-22T17:03:00Z">
              <w:r w:rsidR="00B17857">
                <w:rPr>
                  <w:rFonts w:eastAsia="Times New Roman"/>
                </w:rPr>
                <w:t xml:space="preserve"> could </w:t>
              </w:r>
            </w:ins>
            <w:ins w:id="316" w:author="malwan" w:date="2014-05-22T17:04:00Z">
              <w:r w:rsidR="00B17857">
                <w:rPr>
                  <w:rFonts w:eastAsia="Times New Roman"/>
                </w:rPr>
                <w:t xml:space="preserve">present an </w:t>
              </w:r>
            </w:ins>
            <w:ins w:id="317" w:author="malwan" w:date="2014-05-28T18:20:00Z">
              <w:r>
                <w:rPr>
                  <w:rFonts w:eastAsia="Times New Roman"/>
                </w:rPr>
                <w:t xml:space="preserve">immediate </w:t>
              </w:r>
            </w:ins>
            <w:ins w:id="318" w:author="malwan" w:date="2014-05-22T17:04:00Z">
              <w:r w:rsidR="00B17857">
                <w:rPr>
                  <w:rFonts w:eastAsia="Times New Roman"/>
                </w:rPr>
                <w:t xml:space="preserve">opportunity to pilot test these capabilities and provide an </w:t>
              </w:r>
            </w:ins>
            <w:ins w:id="319" w:author="malwan" w:date="2014-05-22T17:03:00Z">
              <w:r w:rsidR="00B17857">
                <w:rPr>
                  <w:rFonts w:eastAsia="Times New Roman"/>
                </w:rPr>
                <w:t>experiment</w:t>
              </w:r>
            </w:ins>
            <w:ins w:id="320" w:author="malwan" w:date="2014-05-22T17:05:00Z">
              <w:r w:rsidR="00B17857">
                <w:rPr>
                  <w:rFonts w:eastAsia="Times New Roman"/>
                </w:rPr>
                <w:t>ation ground for</w:t>
              </w:r>
            </w:ins>
            <w:ins w:id="321" w:author="malwan" w:date="2014-05-22T17:03:00Z">
              <w:r w:rsidR="00B17857">
                <w:rPr>
                  <w:rFonts w:eastAsia="Times New Roman"/>
                </w:rPr>
                <w:t xml:space="preserve"> these types of contractual agreements. </w:t>
              </w:r>
            </w:ins>
          </w:p>
          <w:p w:rsidR="00000000" w:rsidRDefault="005F0204">
            <w:pPr>
              <w:pStyle w:val="ListParagraph"/>
              <w:spacing w:line="276" w:lineRule="auto"/>
              <w:ind w:left="1080"/>
              <w:rPr>
                <w:ins w:id="322" w:author="malwan" w:date="2014-05-22T17:07:00Z"/>
                <w:rFonts w:eastAsia="Times New Roman"/>
              </w:rPr>
              <w:pPrChange w:id="323" w:author="malwan" w:date="2014-05-22T17:04:00Z">
                <w:pPr>
                  <w:pStyle w:val="ListParagraph"/>
                  <w:numPr>
                    <w:numId w:val="4"/>
                  </w:numPr>
                  <w:spacing w:line="276" w:lineRule="auto"/>
                  <w:ind w:left="360" w:hanging="360"/>
                </w:pPr>
              </w:pPrChange>
            </w:pPr>
          </w:p>
          <w:p w:rsidR="006877ED" w:rsidRPr="008C7267" w:rsidRDefault="006877ED" w:rsidP="006877E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eastAsia="Times New Roman"/>
              </w:rPr>
            </w:pPr>
            <w:commentRangeStart w:id="324"/>
            <w:r w:rsidRPr="008C7267">
              <w:rPr>
                <w:rFonts w:eastAsia="Times New Roman"/>
              </w:rPr>
              <w:t xml:space="preserve">Providers must document and publish the </w:t>
            </w:r>
            <w:ins w:id="325" w:author="malwan" w:date="2014-05-22T17:07:00Z">
              <w:r w:rsidR="00B17857">
                <w:rPr>
                  <w:rFonts w:eastAsia="Times New Roman"/>
                </w:rPr>
                <w:t xml:space="preserve">best practices as well as the </w:t>
              </w:r>
            </w:ins>
            <w:r w:rsidRPr="008C7267">
              <w:rPr>
                <w:rFonts w:eastAsia="Times New Roman"/>
              </w:rPr>
              <w:t xml:space="preserve">outcomes of successful implementation on: business, care quality, </w:t>
            </w:r>
            <w:ins w:id="326" w:author="malwan" w:date="2014-05-22T17:09:00Z">
              <w:r w:rsidR="00B17857">
                <w:rPr>
                  <w:rFonts w:eastAsia="Times New Roman"/>
                </w:rPr>
                <w:t xml:space="preserve">client satisfaction, </w:t>
              </w:r>
            </w:ins>
            <w:r w:rsidRPr="008C7267">
              <w:rPr>
                <w:rFonts w:eastAsia="Times New Roman"/>
              </w:rPr>
              <w:t xml:space="preserve">utilization and cost to demonstrate the value of health IT-enabled LTPAC providers to the health </w:t>
            </w:r>
            <w:ins w:id="327" w:author="malwan" w:date="2014-05-22T17:08:00Z">
              <w:r w:rsidR="00B17857">
                <w:rPr>
                  <w:rFonts w:eastAsia="Times New Roman"/>
                </w:rPr>
                <w:t>eco</w:t>
              </w:r>
            </w:ins>
            <w:r w:rsidRPr="008C7267">
              <w:rPr>
                <w:rFonts w:eastAsia="Times New Roman"/>
              </w:rPr>
              <w:t>system in not only peer-reviewed publications but also as case studies. Associations</w:t>
            </w:r>
            <w:r>
              <w:rPr>
                <w:rFonts w:eastAsia="Times New Roman"/>
              </w:rPr>
              <w:t xml:space="preserve"> and the Collaborative</w:t>
            </w:r>
            <w:r w:rsidRPr="008C7267">
              <w:rPr>
                <w:rFonts w:eastAsia="Times New Roman"/>
              </w:rPr>
              <w:t xml:space="preserve"> should encourage sharing and broadly disseminating provider best practices, lessons learned, and advice to others through various dissemination activities, including </w:t>
            </w:r>
            <w:r>
              <w:rPr>
                <w:rFonts w:eastAsia="Times New Roman"/>
              </w:rPr>
              <w:t xml:space="preserve">shared </w:t>
            </w:r>
            <w:r w:rsidRPr="008C7267">
              <w:rPr>
                <w:rFonts w:eastAsia="Times New Roman"/>
              </w:rPr>
              <w:t xml:space="preserve">learning </w:t>
            </w:r>
            <w:proofErr w:type="spellStart"/>
            <w:r w:rsidRPr="008C7267">
              <w:rPr>
                <w:rFonts w:eastAsia="Times New Roman"/>
              </w:rPr>
              <w:t>collaborative</w:t>
            </w:r>
            <w:r>
              <w:rPr>
                <w:rFonts w:eastAsia="Times New Roman"/>
              </w:rPr>
              <w:t>s</w:t>
            </w:r>
            <w:commentRangeEnd w:id="324"/>
            <w:proofErr w:type="spellEnd"/>
            <w:r w:rsidR="00246B9B">
              <w:rPr>
                <w:rStyle w:val="CommentReference"/>
                <w:rFonts w:asciiTheme="minorHAnsi" w:eastAsiaTheme="minorHAnsi" w:hAnsiTheme="minorHAnsi" w:cstheme="minorBidi"/>
              </w:rPr>
              <w:commentReference w:id="324"/>
            </w:r>
            <w:r w:rsidRPr="008C7267">
              <w:rPr>
                <w:rFonts w:eastAsia="Times New Roman"/>
              </w:rPr>
              <w:t>.</w:t>
            </w:r>
          </w:p>
        </w:tc>
      </w:tr>
      <w:tr w:rsidR="00582D12" w:rsidTr="001B06D4">
        <w:trPr>
          <w:ins w:id="328" w:author="malwan" w:date="2014-05-22T16:42:00Z"/>
        </w:trPr>
        <w:tc>
          <w:tcPr>
            <w:tcW w:w="288" w:type="dxa"/>
          </w:tcPr>
          <w:p w:rsidR="00582D12" w:rsidRDefault="00582D12" w:rsidP="001B06D4">
            <w:pPr>
              <w:rPr>
                <w:ins w:id="329" w:author="malwan" w:date="2014-05-22T16:42:00Z"/>
              </w:rPr>
            </w:pPr>
          </w:p>
        </w:tc>
        <w:tc>
          <w:tcPr>
            <w:tcW w:w="9288" w:type="dxa"/>
          </w:tcPr>
          <w:p w:rsidR="00582D12" w:rsidRPr="00154F63" w:rsidRDefault="00582D12" w:rsidP="001B06D4">
            <w:pPr>
              <w:rPr>
                <w:ins w:id="330" w:author="malwan" w:date="2014-05-22T16:42:00Z"/>
                <w:rStyle w:val="Strong"/>
                <w:color w:val="2D50B1"/>
              </w:rPr>
            </w:pPr>
          </w:p>
        </w:tc>
      </w:tr>
    </w:tbl>
    <w:p w:rsidR="0019043B" w:rsidRDefault="00B65760" w:rsidP="00B65760">
      <w:pPr>
        <w:rPr>
          <w:ins w:id="331" w:author="malwan" w:date="2014-05-28T18:23:00Z"/>
          <w:rFonts w:ascii="Arial" w:eastAsia="Times New Roman" w:hAnsi="Arial" w:cs="Arial"/>
          <w:color w:val="000000"/>
          <w:sz w:val="13"/>
          <w:szCs w:val="13"/>
        </w:rPr>
      </w:pPr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B65760">
        <w:rPr>
          <w:rFonts w:ascii="Calibri" w:eastAsia="Times New Roman" w:hAnsi="Calibri" w:cs="Times New Roman"/>
          <w:b/>
          <w:bCs/>
          <w:color w:val="000000"/>
          <w:sz w:val="15"/>
        </w:rPr>
        <w:t>Next Steps:</w:t>
      </w:r>
      <w:r w:rsidRPr="00B65760">
        <w:rPr>
          <w:rFonts w:ascii="Calibri" w:eastAsia="Times New Roman" w:hAnsi="Calibri" w:cs="Times New Roman"/>
          <w:color w:val="000000"/>
          <w:sz w:val="15"/>
        </w:rPr>
        <w:t> </w:t>
      </w:r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B65760">
        <w:rPr>
          <w:rFonts w:ascii="Calibri" w:eastAsia="Times New Roman" w:hAnsi="Calibri" w:cs="Arial"/>
          <w:b/>
          <w:bCs/>
          <w:i/>
          <w:iCs/>
          <w:color w:val="000000"/>
          <w:sz w:val="15"/>
        </w:rPr>
        <w:t>For Provider Community</w:t>
      </w:r>
      <w:proofErr w:type="gramStart"/>
      <w:r w:rsidRPr="00B65760">
        <w:rPr>
          <w:rFonts w:ascii="Calibri" w:eastAsia="Times New Roman" w:hAnsi="Calibri" w:cs="Arial"/>
          <w:b/>
          <w:bCs/>
          <w:i/>
          <w:iCs/>
          <w:color w:val="000000"/>
          <w:sz w:val="15"/>
        </w:rPr>
        <w:t>:</w:t>
      </w:r>
      <w:proofErr w:type="gramEnd"/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  <w:ins w:id="332" w:author="malwan" w:date="2014-05-28T18:23:00Z">
        <w:r w:rsidR="0019043B">
          <w:rPr>
            <w:rFonts w:ascii="Arial" w:eastAsia="Times New Roman" w:hAnsi="Arial" w:cs="Arial"/>
            <w:color w:val="000000"/>
            <w:sz w:val="13"/>
            <w:szCs w:val="13"/>
          </w:rPr>
          <w:t>Adopt Health IT</w:t>
        </w:r>
      </w:ins>
    </w:p>
    <w:p w:rsidR="0019043B" w:rsidRDefault="0019043B" w:rsidP="00B65760">
      <w:pPr>
        <w:rPr>
          <w:ins w:id="333" w:author="malwan" w:date="2014-05-28T18:23:00Z"/>
          <w:rFonts w:ascii="Arial" w:eastAsia="Times New Roman" w:hAnsi="Arial" w:cs="Arial"/>
          <w:color w:val="000000"/>
          <w:sz w:val="13"/>
          <w:szCs w:val="13"/>
        </w:rPr>
      </w:pPr>
      <w:ins w:id="334" w:author="malwan" w:date="2014-05-28T18:23:00Z">
        <w:r>
          <w:rPr>
            <w:rFonts w:ascii="Arial" w:eastAsia="Times New Roman" w:hAnsi="Arial" w:cs="Arial"/>
            <w:color w:val="000000"/>
            <w:sz w:val="13"/>
            <w:szCs w:val="13"/>
          </w:rPr>
          <w:t xml:space="preserve">Measure outcomes and use IT to drive quality </w:t>
        </w:r>
      </w:ins>
      <w:ins w:id="335" w:author="malwan" w:date="2014-05-28T18:24:00Z">
        <w:r>
          <w:rPr>
            <w:rFonts w:ascii="Arial" w:eastAsia="Times New Roman" w:hAnsi="Arial" w:cs="Arial"/>
            <w:color w:val="000000"/>
            <w:sz w:val="13"/>
            <w:szCs w:val="13"/>
          </w:rPr>
          <w:t>improvement</w:t>
        </w:r>
      </w:ins>
    </w:p>
    <w:p w:rsidR="0019043B" w:rsidRDefault="0019043B" w:rsidP="00B65760">
      <w:pPr>
        <w:rPr>
          <w:ins w:id="336" w:author="malwan" w:date="2014-05-28T18:24:00Z"/>
          <w:rFonts w:ascii="Arial" w:eastAsia="Times New Roman" w:hAnsi="Arial" w:cs="Arial"/>
          <w:color w:val="000000"/>
          <w:sz w:val="13"/>
          <w:szCs w:val="13"/>
        </w:rPr>
      </w:pPr>
      <w:ins w:id="337" w:author="malwan" w:date="2014-05-28T18:24:00Z">
        <w:r>
          <w:rPr>
            <w:rFonts w:ascii="Arial" w:eastAsia="Times New Roman" w:hAnsi="Arial" w:cs="Arial"/>
            <w:color w:val="000000"/>
            <w:sz w:val="13"/>
            <w:szCs w:val="13"/>
          </w:rPr>
          <w:t>Participate in HIE</w:t>
        </w:r>
      </w:ins>
    </w:p>
    <w:p w:rsidR="0019043B" w:rsidRDefault="00491BD2" w:rsidP="00B65760">
      <w:pPr>
        <w:rPr>
          <w:ins w:id="338" w:author="malwan" w:date="2014-05-28T18:23:00Z"/>
          <w:rFonts w:ascii="Arial" w:eastAsia="Times New Roman" w:hAnsi="Arial" w:cs="Arial"/>
          <w:color w:val="000000"/>
          <w:sz w:val="13"/>
          <w:szCs w:val="13"/>
        </w:rPr>
      </w:pPr>
      <w:ins w:id="339" w:author="malwan" w:date="2014-05-28T18:30:00Z">
        <w:r>
          <w:rPr>
            <w:rFonts w:ascii="Arial" w:eastAsia="Times New Roman" w:hAnsi="Arial" w:cs="Arial"/>
            <w:color w:val="000000"/>
            <w:sz w:val="13"/>
            <w:szCs w:val="13"/>
          </w:rPr>
          <w:t xml:space="preserve">Understand your strength, competencies, and risks and </w:t>
        </w:r>
      </w:ins>
      <w:ins w:id="340" w:author="malwan" w:date="2014-05-28T18:31:00Z">
        <w:r>
          <w:rPr>
            <w:rFonts w:ascii="Arial" w:eastAsia="Times New Roman" w:hAnsi="Arial" w:cs="Arial"/>
            <w:color w:val="000000"/>
            <w:sz w:val="13"/>
            <w:szCs w:val="13"/>
          </w:rPr>
          <w:t>engage in e</w:t>
        </w:r>
      </w:ins>
      <w:ins w:id="341" w:author="malwan" w:date="2014-05-28T18:24:00Z">
        <w:r w:rsidR="0019043B">
          <w:rPr>
            <w:rFonts w:ascii="Arial" w:eastAsia="Times New Roman" w:hAnsi="Arial" w:cs="Arial"/>
            <w:color w:val="000000"/>
            <w:sz w:val="13"/>
            <w:szCs w:val="13"/>
          </w:rPr>
          <w:t>xperiment</w:t>
        </w:r>
      </w:ins>
      <w:ins w:id="342" w:author="malwan" w:date="2014-05-28T18:31:00Z">
        <w:r>
          <w:rPr>
            <w:rFonts w:ascii="Arial" w:eastAsia="Times New Roman" w:hAnsi="Arial" w:cs="Arial"/>
            <w:color w:val="000000"/>
            <w:sz w:val="13"/>
            <w:szCs w:val="13"/>
          </w:rPr>
          <w:t>ing</w:t>
        </w:r>
      </w:ins>
      <w:ins w:id="343" w:author="malwan" w:date="2014-05-28T18:24:00Z">
        <w:r w:rsidR="0019043B">
          <w:rPr>
            <w:rFonts w:ascii="Arial" w:eastAsia="Times New Roman" w:hAnsi="Arial" w:cs="Arial"/>
            <w:color w:val="000000"/>
            <w:sz w:val="13"/>
            <w:szCs w:val="13"/>
          </w:rPr>
          <w:t xml:space="preserve"> in </w:t>
        </w:r>
      </w:ins>
      <w:ins w:id="344" w:author="malwan" w:date="2014-05-28T18:27:00Z">
        <w:r w:rsidR="0019043B">
          <w:rPr>
            <w:rFonts w:ascii="Arial" w:eastAsia="Times New Roman" w:hAnsi="Arial" w:cs="Arial"/>
            <w:color w:val="000000"/>
            <w:sz w:val="13"/>
            <w:szCs w:val="13"/>
          </w:rPr>
          <w:t>entrepreneurial models, including partnerships with hospitals</w:t>
        </w:r>
      </w:ins>
      <w:ins w:id="345" w:author="malwan" w:date="2014-05-28T18:24:00Z">
        <w:r w:rsidR="0019043B">
          <w:rPr>
            <w:rFonts w:ascii="Arial" w:eastAsia="Times New Roman" w:hAnsi="Arial" w:cs="Arial"/>
            <w:color w:val="000000"/>
            <w:sz w:val="13"/>
            <w:szCs w:val="13"/>
          </w:rPr>
          <w:t xml:space="preserve"> </w:t>
        </w:r>
      </w:ins>
    </w:p>
    <w:p w:rsidR="0019043B" w:rsidRDefault="00B65760" w:rsidP="00B65760">
      <w:pPr>
        <w:rPr>
          <w:ins w:id="346" w:author="malwan" w:date="2014-05-28T18:29:00Z"/>
          <w:rFonts w:ascii="Arial" w:eastAsia="Times New Roman" w:hAnsi="Arial" w:cs="Arial"/>
          <w:color w:val="000000"/>
          <w:sz w:val="13"/>
          <w:szCs w:val="13"/>
        </w:rPr>
      </w:pPr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B65760">
        <w:rPr>
          <w:rFonts w:ascii="Calibri" w:eastAsia="Times New Roman" w:hAnsi="Calibri" w:cs="Arial"/>
          <w:b/>
          <w:bCs/>
          <w:i/>
          <w:iCs/>
          <w:color w:val="000000"/>
          <w:sz w:val="15"/>
        </w:rPr>
        <w:t>For Vendor Community</w:t>
      </w:r>
      <w:proofErr w:type="gramStart"/>
      <w:r w:rsidRPr="00B65760">
        <w:rPr>
          <w:rFonts w:ascii="Calibri" w:eastAsia="Times New Roman" w:hAnsi="Calibri" w:cs="Arial"/>
          <w:b/>
          <w:bCs/>
          <w:i/>
          <w:iCs/>
          <w:color w:val="000000"/>
          <w:sz w:val="15"/>
        </w:rPr>
        <w:t>:</w:t>
      </w:r>
      <w:proofErr w:type="gramEnd"/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  <w:ins w:id="347" w:author="malwan" w:date="2014-05-28T18:28:00Z">
        <w:r w:rsidR="0019043B">
          <w:rPr>
            <w:rFonts w:ascii="Arial" w:eastAsia="Times New Roman" w:hAnsi="Arial" w:cs="Arial"/>
            <w:color w:val="000000"/>
            <w:sz w:val="13"/>
            <w:szCs w:val="13"/>
          </w:rPr>
          <w:t>Support</w:t>
        </w:r>
      </w:ins>
      <w:ins w:id="348" w:author="malwan" w:date="2014-05-28T18:27:00Z">
        <w:r w:rsidR="0019043B">
          <w:rPr>
            <w:rFonts w:ascii="Arial" w:eastAsia="Times New Roman" w:hAnsi="Arial" w:cs="Arial"/>
            <w:color w:val="000000"/>
            <w:sz w:val="13"/>
            <w:szCs w:val="13"/>
          </w:rPr>
          <w:t xml:space="preserve"> interoperability </w:t>
        </w:r>
      </w:ins>
      <w:ins w:id="349" w:author="malwan" w:date="2014-05-28T18:28:00Z">
        <w:r w:rsidR="0019043B">
          <w:rPr>
            <w:rFonts w:ascii="Arial" w:eastAsia="Times New Roman" w:hAnsi="Arial" w:cs="Arial"/>
            <w:color w:val="000000"/>
            <w:sz w:val="13"/>
            <w:szCs w:val="13"/>
          </w:rPr>
          <w:t>standards</w:t>
        </w:r>
      </w:ins>
      <w:ins w:id="350" w:author="malwan" w:date="2014-05-28T18:27:00Z">
        <w:r w:rsidR="0019043B">
          <w:rPr>
            <w:rFonts w:ascii="Arial" w:eastAsia="Times New Roman" w:hAnsi="Arial" w:cs="Arial"/>
            <w:color w:val="000000"/>
            <w:sz w:val="13"/>
            <w:szCs w:val="13"/>
          </w:rPr>
          <w:t xml:space="preserve"> </w:t>
        </w:r>
      </w:ins>
    </w:p>
    <w:p w:rsidR="00491BD2" w:rsidRDefault="00491BD2" w:rsidP="00B65760">
      <w:pPr>
        <w:rPr>
          <w:ins w:id="351" w:author="malwan" w:date="2014-05-28T18:28:00Z"/>
          <w:rFonts w:ascii="Arial" w:eastAsia="Times New Roman" w:hAnsi="Arial" w:cs="Arial"/>
          <w:color w:val="000000"/>
          <w:sz w:val="13"/>
          <w:szCs w:val="13"/>
        </w:rPr>
      </w:pPr>
      <w:ins w:id="352" w:author="malwan" w:date="2014-05-28T18:29:00Z">
        <w:r>
          <w:rPr>
            <w:rFonts w:ascii="Arial" w:eastAsia="Times New Roman" w:hAnsi="Arial" w:cs="Arial"/>
            <w:color w:val="000000"/>
            <w:sz w:val="13"/>
            <w:szCs w:val="13"/>
          </w:rPr>
          <w:t>Pursue Interoperability Certification</w:t>
        </w:r>
      </w:ins>
    </w:p>
    <w:p w:rsidR="00491BD2" w:rsidRDefault="00491BD2" w:rsidP="00B65760">
      <w:pPr>
        <w:rPr>
          <w:ins w:id="353" w:author="malwan" w:date="2014-05-28T18:29:00Z"/>
          <w:rFonts w:ascii="Arial" w:eastAsia="Times New Roman" w:hAnsi="Arial" w:cs="Arial"/>
          <w:color w:val="000000"/>
          <w:sz w:val="13"/>
          <w:szCs w:val="13"/>
        </w:rPr>
      </w:pPr>
      <w:ins w:id="354" w:author="malwan" w:date="2014-05-28T18:28:00Z">
        <w:r>
          <w:rPr>
            <w:rFonts w:ascii="Arial" w:eastAsia="Times New Roman" w:hAnsi="Arial" w:cs="Arial"/>
            <w:color w:val="000000"/>
            <w:sz w:val="13"/>
            <w:szCs w:val="13"/>
          </w:rPr>
          <w:t>Work with other vendors</w:t>
        </w:r>
      </w:ins>
      <w:ins w:id="355" w:author="malwan" w:date="2014-05-28T18:38:00Z">
        <w:r>
          <w:rPr>
            <w:rFonts w:ascii="Arial" w:eastAsia="Times New Roman" w:hAnsi="Arial" w:cs="Arial"/>
            <w:color w:val="000000"/>
            <w:sz w:val="13"/>
            <w:szCs w:val="13"/>
          </w:rPr>
          <w:t>, integration engines,</w:t>
        </w:r>
      </w:ins>
      <w:ins w:id="356" w:author="malwan" w:date="2014-05-28T18:28:00Z">
        <w:r w:rsidR="0019043B">
          <w:rPr>
            <w:rFonts w:ascii="Arial" w:eastAsia="Times New Roman" w:hAnsi="Arial" w:cs="Arial"/>
            <w:color w:val="000000"/>
            <w:sz w:val="13"/>
            <w:szCs w:val="13"/>
          </w:rPr>
          <w:t xml:space="preserve"> intermediaries and HIEs to </w:t>
        </w:r>
        <w:r>
          <w:rPr>
            <w:rFonts w:ascii="Arial" w:eastAsia="Times New Roman" w:hAnsi="Arial" w:cs="Arial"/>
            <w:color w:val="000000"/>
            <w:sz w:val="13"/>
            <w:szCs w:val="13"/>
          </w:rPr>
          <w:t>help providers engage meaningfully in HIE</w:t>
        </w:r>
      </w:ins>
    </w:p>
    <w:p w:rsidR="00491BD2" w:rsidRDefault="00491BD2" w:rsidP="00B65760">
      <w:pPr>
        <w:rPr>
          <w:ins w:id="357" w:author="malwan" w:date="2014-05-28T18:28:00Z"/>
          <w:rFonts w:ascii="Arial" w:eastAsia="Times New Roman" w:hAnsi="Arial" w:cs="Arial"/>
          <w:color w:val="000000"/>
          <w:sz w:val="13"/>
          <w:szCs w:val="13"/>
        </w:rPr>
      </w:pPr>
      <w:ins w:id="358" w:author="malwan" w:date="2014-05-28T18:29:00Z">
        <w:r>
          <w:rPr>
            <w:rFonts w:ascii="Arial" w:eastAsia="Times New Roman" w:hAnsi="Arial" w:cs="Arial"/>
            <w:color w:val="000000"/>
            <w:sz w:val="13"/>
            <w:szCs w:val="13"/>
          </w:rPr>
          <w:t>Provide adequate training on the use of your product, including advanced features like analytics, CDS, reporting and HIE capabilities to drive quality initiatives</w:t>
        </w:r>
      </w:ins>
    </w:p>
    <w:p w:rsidR="006D3490" w:rsidRPr="00491BD2" w:rsidRDefault="00B65760" w:rsidP="00B65760">
      <w:pPr>
        <w:rPr>
          <w:ins w:id="359" w:author="malwan" w:date="2014-05-28T18:28:00Z"/>
          <w:rFonts w:ascii="Arial" w:eastAsia="Times New Roman" w:hAnsi="Arial" w:cs="Arial"/>
          <w:color w:val="000000"/>
          <w:sz w:val="13"/>
          <w:szCs w:val="13"/>
          <w:rPrChange w:id="360" w:author="malwan" w:date="2014-05-28T18:34:00Z">
            <w:rPr>
              <w:ins w:id="361" w:author="malwan" w:date="2014-05-28T18:28:00Z"/>
              <w:rFonts w:ascii="Calibri" w:eastAsia="Times New Roman" w:hAnsi="Calibri" w:cs="Arial"/>
              <w:b/>
              <w:bCs/>
              <w:i/>
              <w:iCs/>
              <w:color w:val="000000"/>
              <w:sz w:val="15"/>
            </w:rPr>
          </w:rPrChange>
        </w:rPr>
      </w:pPr>
      <w:r w:rsidRPr="00B65760">
        <w:rPr>
          <w:rFonts w:ascii="Arial" w:eastAsia="Times New Roman" w:hAnsi="Arial" w:cs="Arial"/>
          <w:color w:val="000000"/>
          <w:sz w:val="13"/>
          <w:szCs w:val="13"/>
        </w:rPr>
        <w:br/>
      </w:r>
      <w:r w:rsidRPr="00491BD2">
        <w:rPr>
          <w:rFonts w:ascii="Calibri" w:eastAsia="Times New Roman" w:hAnsi="Calibri" w:cs="Arial"/>
          <w:b/>
          <w:bCs/>
          <w:i/>
          <w:iCs/>
          <w:color w:val="000000"/>
          <w:sz w:val="15"/>
        </w:rPr>
        <w:t>Other:</w:t>
      </w:r>
      <w:r w:rsidR="006877ED" w:rsidRPr="00491BD2">
        <w:rPr>
          <w:rFonts w:ascii="Calibri" w:eastAsia="Times New Roman" w:hAnsi="Calibri" w:cs="Arial"/>
          <w:b/>
          <w:bCs/>
          <w:i/>
          <w:iCs/>
          <w:color w:val="000000"/>
          <w:sz w:val="15"/>
        </w:rPr>
        <w:t xml:space="preserve"> For Policy Makers</w:t>
      </w:r>
    </w:p>
    <w:p w:rsidR="00491BD2" w:rsidRPr="00491BD2" w:rsidRDefault="006C1D0D" w:rsidP="00B65760">
      <w:pPr>
        <w:rPr>
          <w:ins w:id="362" w:author="malwan" w:date="2014-05-28T18:32:00Z"/>
          <w:rFonts w:ascii="Arial" w:eastAsia="Times New Roman" w:hAnsi="Arial" w:cs="Arial"/>
          <w:color w:val="000000"/>
          <w:sz w:val="13"/>
          <w:szCs w:val="13"/>
          <w:rPrChange w:id="363" w:author="malwan" w:date="2014-05-28T18:34:00Z">
            <w:rPr>
              <w:ins w:id="364" w:author="malwan" w:date="2014-05-28T18:32:00Z"/>
            </w:rPr>
          </w:rPrChange>
        </w:rPr>
      </w:pPr>
      <w:ins w:id="365" w:author="malwan" w:date="2014-05-28T18:31:00Z">
        <w:r w:rsidRPr="006C1D0D">
          <w:rPr>
            <w:rFonts w:ascii="Arial" w:eastAsia="Times New Roman" w:hAnsi="Arial" w:cs="Arial"/>
            <w:color w:val="000000"/>
            <w:sz w:val="13"/>
            <w:szCs w:val="13"/>
            <w:rPrChange w:id="366" w:author="malwan" w:date="2014-05-28T18:34:00Z">
              <w:rPr/>
            </w:rPrChange>
          </w:rPr>
          <w:t xml:space="preserve">Continue to support development, implementation and </w:t>
        </w:r>
      </w:ins>
      <w:ins w:id="367" w:author="malwan" w:date="2014-05-28T18:32:00Z">
        <w:r w:rsidRPr="006C1D0D">
          <w:rPr>
            <w:rFonts w:ascii="Arial" w:eastAsia="Times New Roman" w:hAnsi="Arial" w:cs="Arial"/>
            <w:color w:val="000000"/>
            <w:sz w:val="13"/>
            <w:szCs w:val="13"/>
            <w:rPrChange w:id="368" w:author="malwan" w:date="2014-05-28T18:34:00Z">
              <w:rPr/>
            </w:rPrChange>
          </w:rPr>
          <w:t>adoption of standards and certification programs that are relevant to LTPAC settings</w:t>
        </w:r>
      </w:ins>
      <w:ins w:id="369" w:author="malwan" w:date="2014-05-28T18:35:00Z">
        <w:r w:rsidR="00491BD2">
          <w:rPr>
            <w:rFonts w:ascii="Arial" w:eastAsia="Times New Roman" w:hAnsi="Arial" w:cs="Arial"/>
            <w:color w:val="000000"/>
            <w:sz w:val="13"/>
            <w:szCs w:val="13"/>
          </w:rPr>
          <w:t>.</w:t>
        </w:r>
      </w:ins>
    </w:p>
    <w:p w:rsidR="00491BD2" w:rsidRPr="00491BD2" w:rsidRDefault="006C1D0D" w:rsidP="00B65760">
      <w:pPr>
        <w:rPr>
          <w:ins w:id="370" w:author="malwan" w:date="2014-05-28T18:32:00Z"/>
          <w:rFonts w:ascii="Arial" w:eastAsia="Times New Roman" w:hAnsi="Arial" w:cs="Arial"/>
          <w:color w:val="000000"/>
          <w:sz w:val="13"/>
          <w:szCs w:val="13"/>
          <w:rPrChange w:id="371" w:author="malwan" w:date="2014-05-28T18:34:00Z">
            <w:rPr>
              <w:ins w:id="372" w:author="malwan" w:date="2014-05-28T18:32:00Z"/>
            </w:rPr>
          </w:rPrChange>
        </w:rPr>
      </w:pPr>
      <w:ins w:id="373" w:author="malwan" w:date="2014-05-28T18:32:00Z">
        <w:r w:rsidRPr="006C1D0D">
          <w:rPr>
            <w:rFonts w:ascii="Arial" w:eastAsia="Times New Roman" w:hAnsi="Arial" w:cs="Arial"/>
            <w:color w:val="000000"/>
            <w:sz w:val="13"/>
            <w:szCs w:val="13"/>
            <w:rPrChange w:id="374" w:author="malwan" w:date="2014-05-28T18:34:00Z">
              <w:rPr/>
            </w:rPrChange>
          </w:rPr>
          <w:t>Support quality measures that are meaningful</w:t>
        </w:r>
      </w:ins>
      <w:ins w:id="375" w:author="malwan" w:date="2014-05-28T18:35:00Z">
        <w:r w:rsidR="00491BD2">
          <w:rPr>
            <w:rFonts w:ascii="Arial" w:eastAsia="Times New Roman" w:hAnsi="Arial" w:cs="Arial"/>
            <w:color w:val="000000"/>
            <w:sz w:val="13"/>
            <w:szCs w:val="13"/>
          </w:rPr>
          <w:t>.</w:t>
        </w:r>
      </w:ins>
    </w:p>
    <w:p w:rsidR="00491BD2" w:rsidRDefault="006C1D0D" w:rsidP="00B65760">
      <w:pPr>
        <w:rPr>
          <w:ins w:id="376" w:author="malwan" w:date="2014-05-28T18:35:00Z"/>
          <w:rFonts w:ascii="Arial" w:eastAsia="Times New Roman" w:hAnsi="Arial" w:cs="Arial"/>
          <w:color w:val="000000"/>
          <w:sz w:val="13"/>
          <w:szCs w:val="13"/>
        </w:rPr>
      </w:pPr>
      <w:ins w:id="377" w:author="malwan" w:date="2014-05-28T18:33:00Z">
        <w:r w:rsidRPr="006C1D0D">
          <w:rPr>
            <w:rFonts w:ascii="Arial" w:eastAsia="Times New Roman" w:hAnsi="Arial" w:cs="Arial"/>
            <w:color w:val="000000"/>
            <w:sz w:val="13"/>
            <w:szCs w:val="13"/>
            <w:rPrChange w:id="378" w:author="malwan" w:date="2014-05-28T18:34:00Z">
              <w:rPr/>
            </w:rPrChange>
          </w:rPr>
          <w:t xml:space="preserve">Incorporate these measures in innovative </w:t>
        </w:r>
      </w:ins>
      <w:ins w:id="379" w:author="malwan" w:date="2014-05-28T18:35:00Z">
        <w:r w:rsidR="00491BD2">
          <w:rPr>
            <w:rFonts w:ascii="Arial" w:eastAsia="Times New Roman" w:hAnsi="Arial" w:cs="Arial"/>
            <w:color w:val="000000"/>
            <w:sz w:val="13"/>
            <w:szCs w:val="13"/>
          </w:rPr>
          <w:t xml:space="preserve">care and payment </w:t>
        </w:r>
      </w:ins>
      <w:ins w:id="380" w:author="malwan" w:date="2014-05-28T18:33:00Z">
        <w:r w:rsidRPr="006C1D0D">
          <w:rPr>
            <w:rFonts w:ascii="Arial" w:eastAsia="Times New Roman" w:hAnsi="Arial" w:cs="Arial"/>
            <w:color w:val="000000"/>
            <w:sz w:val="13"/>
            <w:szCs w:val="13"/>
            <w:rPrChange w:id="381" w:author="malwan" w:date="2014-05-28T18:34:00Z">
              <w:rPr/>
            </w:rPrChange>
          </w:rPr>
          <w:t xml:space="preserve">models and demonstrations </w:t>
        </w:r>
      </w:ins>
      <w:ins w:id="382" w:author="malwan" w:date="2014-05-28T18:34:00Z">
        <w:r w:rsidRPr="006C1D0D">
          <w:rPr>
            <w:rFonts w:ascii="Arial" w:eastAsia="Times New Roman" w:hAnsi="Arial" w:cs="Arial"/>
            <w:color w:val="000000"/>
            <w:sz w:val="13"/>
            <w:szCs w:val="13"/>
            <w:rPrChange w:id="383" w:author="malwan" w:date="2014-05-28T18:34:00Z">
              <w:rPr/>
            </w:rPrChange>
          </w:rPr>
          <w:t>supported by CMS that have LTPAC focus and Health IT emphasis</w:t>
        </w:r>
      </w:ins>
      <w:ins w:id="384" w:author="malwan" w:date="2014-05-28T18:35:00Z">
        <w:r w:rsidR="00491BD2">
          <w:rPr>
            <w:rFonts w:ascii="Arial" w:eastAsia="Times New Roman" w:hAnsi="Arial" w:cs="Arial"/>
            <w:color w:val="000000"/>
            <w:sz w:val="13"/>
            <w:szCs w:val="13"/>
          </w:rPr>
          <w:t>.</w:t>
        </w:r>
      </w:ins>
    </w:p>
    <w:p w:rsidR="00491BD2" w:rsidRPr="00491BD2" w:rsidRDefault="00491BD2" w:rsidP="00B65760">
      <w:pPr>
        <w:rPr>
          <w:rFonts w:ascii="Arial" w:eastAsia="Times New Roman" w:hAnsi="Arial" w:cs="Arial"/>
          <w:color w:val="000000"/>
          <w:sz w:val="13"/>
          <w:szCs w:val="13"/>
          <w:rPrChange w:id="385" w:author="malwan" w:date="2014-05-28T18:34:00Z">
            <w:rPr/>
          </w:rPrChange>
        </w:rPr>
      </w:pPr>
      <w:ins w:id="386" w:author="malwan" w:date="2014-05-28T18:35:00Z">
        <w:r>
          <w:rPr>
            <w:rFonts w:ascii="Arial" w:eastAsia="Times New Roman" w:hAnsi="Arial" w:cs="Arial"/>
            <w:color w:val="000000"/>
            <w:sz w:val="13"/>
            <w:szCs w:val="13"/>
          </w:rPr>
          <w:t xml:space="preserve">Consider grants, low interest loans and financial incentives to smaller, unaffiliated and rural providers who are less likely to have the resources and the </w:t>
        </w:r>
      </w:ins>
      <w:ins w:id="387" w:author="malwan" w:date="2014-05-28T18:37:00Z">
        <w:r>
          <w:rPr>
            <w:rFonts w:ascii="Arial" w:eastAsia="Times New Roman" w:hAnsi="Arial" w:cs="Arial"/>
            <w:color w:val="000000"/>
            <w:sz w:val="13"/>
            <w:szCs w:val="13"/>
          </w:rPr>
          <w:t>partnership opportunities to support their Health IT and Quality Improvement initiatives.</w:t>
        </w:r>
      </w:ins>
      <w:ins w:id="388" w:author="malwan" w:date="2014-05-28T18:34:00Z">
        <w:r w:rsidR="006C1D0D" w:rsidRPr="006C1D0D">
          <w:rPr>
            <w:rFonts w:ascii="Arial" w:eastAsia="Times New Roman" w:hAnsi="Arial" w:cs="Arial"/>
            <w:color w:val="000000"/>
            <w:sz w:val="13"/>
            <w:szCs w:val="13"/>
            <w:rPrChange w:id="389" w:author="malwan" w:date="2014-05-28T18:34:00Z">
              <w:rPr/>
            </w:rPrChange>
          </w:rPr>
          <w:t xml:space="preserve"> </w:t>
        </w:r>
      </w:ins>
    </w:p>
    <w:sectPr w:rsidR="00491BD2" w:rsidRPr="00491BD2" w:rsidSect="006D3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24" w:author="malwan" w:date="2014-05-28T18:39:00Z" w:initials="ma">
    <w:p w:rsidR="00246B9B" w:rsidRDefault="00246B9B">
      <w:pPr>
        <w:pStyle w:val="CommentText"/>
      </w:pPr>
      <w:r>
        <w:rPr>
          <w:rStyle w:val="CommentReference"/>
        </w:rPr>
        <w:annotationRef/>
      </w:r>
      <w:r>
        <w:t>Measurement?</w:t>
      </w:r>
    </w:p>
    <w:p w:rsidR="00491BD2" w:rsidRDefault="00491BD2">
      <w:pPr>
        <w:pStyle w:val="CommentText"/>
      </w:pPr>
      <w:r>
        <w:t>I believe it is already implied in the continuous quality improvement.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7EC6"/>
    <w:multiLevelType w:val="multilevel"/>
    <w:tmpl w:val="8DF8E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6B5DDB"/>
    <w:multiLevelType w:val="multilevel"/>
    <w:tmpl w:val="32708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213146"/>
    <w:multiLevelType w:val="hybridMultilevel"/>
    <w:tmpl w:val="03788F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7E17AE"/>
    <w:multiLevelType w:val="hybridMultilevel"/>
    <w:tmpl w:val="5DFAC0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efaultTabStop w:val="720"/>
  <w:characterSpacingControl w:val="doNotCompress"/>
  <w:compat/>
  <w:rsids>
    <w:rsidRoot w:val="00B65760"/>
    <w:rsid w:val="00070034"/>
    <w:rsid w:val="00083C84"/>
    <w:rsid w:val="0019043B"/>
    <w:rsid w:val="001D02E1"/>
    <w:rsid w:val="0021289D"/>
    <w:rsid w:val="00246B9B"/>
    <w:rsid w:val="002B0399"/>
    <w:rsid w:val="00491BD2"/>
    <w:rsid w:val="00497D67"/>
    <w:rsid w:val="00582D12"/>
    <w:rsid w:val="005E1990"/>
    <w:rsid w:val="005F0204"/>
    <w:rsid w:val="006877ED"/>
    <w:rsid w:val="006C1D0D"/>
    <w:rsid w:val="006D3490"/>
    <w:rsid w:val="00744B18"/>
    <w:rsid w:val="0079771A"/>
    <w:rsid w:val="007E5453"/>
    <w:rsid w:val="008509F7"/>
    <w:rsid w:val="00955874"/>
    <w:rsid w:val="00A1389F"/>
    <w:rsid w:val="00B130F5"/>
    <w:rsid w:val="00B17857"/>
    <w:rsid w:val="00B31401"/>
    <w:rsid w:val="00B65760"/>
    <w:rsid w:val="00B97C14"/>
    <w:rsid w:val="00C27E65"/>
    <w:rsid w:val="00D06630"/>
    <w:rsid w:val="00D614A1"/>
    <w:rsid w:val="00DD07E4"/>
    <w:rsid w:val="00E546C6"/>
    <w:rsid w:val="00E54761"/>
    <w:rsid w:val="00EE1DB5"/>
    <w:rsid w:val="00F03676"/>
    <w:rsid w:val="00FA2096"/>
    <w:rsid w:val="00FB728B"/>
    <w:rsid w:val="00FC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B65760"/>
    <w:rPr>
      <w:b/>
      <w:bCs/>
    </w:rPr>
  </w:style>
  <w:style w:type="character" w:customStyle="1" w:styleId="apple-converted-space">
    <w:name w:val="apple-converted-space"/>
    <w:basedOn w:val="DefaultParagraphFont"/>
    <w:rsid w:val="00B65760"/>
  </w:style>
  <w:style w:type="paragraph" w:styleId="NormalWeb">
    <w:name w:val="Normal (Web)"/>
    <w:basedOn w:val="Normal"/>
    <w:rsid w:val="00955874"/>
    <w:pPr>
      <w:spacing w:before="240" w:after="24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877ED"/>
    <w:pPr>
      <w:spacing w:after="0" w:line="240" w:lineRule="auto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6877ED"/>
    <w:pPr>
      <w:spacing w:after="0" w:line="252" w:lineRule="auto"/>
      <w:ind w:left="720"/>
      <w:contextualSpacing/>
    </w:pPr>
    <w:rPr>
      <w:rFonts w:ascii="Arial" w:eastAsia="Calibri" w:hAnsi="Arial" w:cs="Aria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877ED"/>
    <w:rPr>
      <w:rFonts w:ascii="Arial" w:eastAsia="Calibri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C8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C52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52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52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2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52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6326</TotalTime>
  <Pages>4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malwan</dc:creator>
  <cp:lastModifiedBy>malwan</cp:lastModifiedBy>
  <cp:revision>20</cp:revision>
  <dcterms:created xsi:type="dcterms:W3CDTF">2014-05-15T18:41:00Z</dcterms:created>
  <dcterms:modified xsi:type="dcterms:W3CDTF">2014-05-29T18:49:00Z</dcterms:modified>
</cp:coreProperties>
</file>